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22770" w14:textId="77777777" w:rsidR="00441439" w:rsidRDefault="00441439" w:rsidP="00E61FD4">
      <w:pPr>
        <w:pStyle w:val="NRCINSPECTIONMANUAL"/>
        <w:rPr>
          <w:szCs w:val="20"/>
        </w:rPr>
      </w:pPr>
      <w:r>
        <w:tab/>
      </w:r>
      <w:r w:rsidRPr="00E61FD4">
        <w:rPr>
          <w:b/>
          <w:bCs/>
          <w:sz w:val="38"/>
          <w:szCs w:val="38"/>
        </w:rPr>
        <w:t>NRC INSPECTION MANUAL</w:t>
      </w:r>
      <w:r>
        <w:tab/>
      </w:r>
      <w:r>
        <w:rPr>
          <w:szCs w:val="20"/>
        </w:rPr>
        <w:t>IRIB</w:t>
      </w:r>
    </w:p>
    <w:p w14:paraId="3460EB3A" w14:textId="77777777" w:rsidR="00E61FD4" w:rsidRPr="00E22D0B" w:rsidRDefault="00E61FD4" w:rsidP="00E61FD4">
      <w:pPr>
        <w:pStyle w:val="IMCIP"/>
      </w:pPr>
      <w:r>
        <w:t xml:space="preserve">INSPECTION MANUAL CHAPTER </w:t>
      </w:r>
      <w:r w:rsidRPr="00E22D0B">
        <w:t>0</w:t>
      </w:r>
      <w:r>
        <w:t>307 APPENDIX D</w:t>
      </w:r>
    </w:p>
    <w:p w14:paraId="0A6A4FD1" w14:textId="759FFCEA" w:rsidR="00441439" w:rsidRDefault="00441439" w:rsidP="00E61FD4">
      <w:pPr>
        <w:pStyle w:val="Title"/>
      </w:pPr>
      <w:r>
        <w:t xml:space="preserve">RESIDENT INSPECTOR RETENTION AND RECRUITMENT </w:t>
      </w:r>
      <w:r w:rsidR="00CE0CAD">
        <w:t xml:space="preserve">PROGRAM </w:t>
      </w:r>
      <w:r w:rsidR="00E25D61">
        <w:br/>
      </w:r>
      <w:r w:rsidR="00CE0CAD">
        <w:t>MON</w:t>
      </w:r>
      <w:r w:rsidR="00D85316">
        <w:t>I</w:t>
      </w:r>
      <w:r w:rsidR="00CE0CAD">
        <w:t>TORING AND ASSESSMENT</w:t>
      </w:r>
    </w:p>
    <w:p w14:paraId="17C37479" w14:textId="62EDB71F" w:rsidR="00441439" w:rsidRPr="00202723" w:rsidRDefault="00441439" w:rsidP="00E61FD4">
      <w:pPr>
        <w:pStyle w:val="EffectiveDate"/>
      </w:pPr>
      <w:r>
        <w:t>Effective Date</w:t>
      </w:r>
      <w:r w:rsidR="00391688">
        <w:t xml:space="preserve">: </w:t>
      </w:r>
      <w:ins w:id="0" w:author="Author">
        <w:r w:rsidR="00815366">
          <w:t xml:space="preserve">February </w:t>
        </w:r>
        <w:r w:rsidR="00EE6EEC">
          <w:t>12</w:t>
        </w:r>
        <w:r w:rsidR="00080F40">
          <w:t>, 2025</w:t>
        </w:r>
      </w:ins>
    </w:p>
    <w:p w14:paraId="0512A728" w14:textId="77777777" w:rsidR="009949CA" w:rsidRDefault="009949CA" w:rsidP="00E61FD4">
      <w:pPr>
        <w:pStyle w:val="Heading1"/>
      </w:pPr>
      <w:r>
        <w:t>0307</w:t>
      </w:r>
      <w:r w:rsidR="003B1710">
        <w:t>D</w:t>
      </w:r>
      <w:r>
        <w:t>-01</w:t>
      </w:r>
      <w:r>
        <w:tab/>
        <w:t>PURPOSE</w:t>
      </w:r>
    </w:p>
    <w:p w14:paraId="0FE95646" w14:textId="5DE83E08" w:rsidR="00441439" w:rsidRDefault="00CE69B9" w:rsidP="00BF41DF">
      <w:pPr>
        <w:pStyle w:val="BodyText"/>
      </w:pPr>
      <w:r>
        <w:t xml:space="preserve">The purpose of this </w:t>
      </w:r>
      <w:r w:rsidR="00CE0CAD">
        <w:t xml:space="preserve">appendix </w:t>
      </w:r>
      <w:r>
        <w:t>is to provide a necessary</w:t>
      </w:r>
      <w:r w:rsidR="002F375C">
        <w:t>,</w:t>
      </w:r>
      <w:r>
        <w:t xml:space="preserve"> sufficient set of actionable and objective indicators reflect</w:t>
      </w:r>
      <w:r w:rsidR="00751A7B">
        <w:t>ing</w:t>
      </w:r>
      <w:r>
        <w:t xml:space="preserve"> our ability to recruit and retain resident inspectors</w:t>
      </w:r>
      <w:r w:rsidR="00070BCA">
        <w:t xml:space="preserve"> </w:t>
      </w:r>
      <w:r w:rsidR="00751A7B">
        <w:t xml:space="preserve">in support of </w:t>
      </w:r>
      <w:r>
        <w:t>effective and efficient site oversight.</w:t>
      </w:r>
      <w:r w:rsidR="00FF21B8">
        <w:t xml:space="preserve"> While </w:t>
      </w:r>
      <w:r w:rsidR="002F2309">
        <w:t>Inspection Manual Chapter (</w:t>
      </w:r>
      <w:r w:rsidR="00FF21B8">
        <w:t>IMC</w:t>
      </w:r>
      <w:r w:rsidR="002F2309">
        <w:t>)</w:t>
      </w:r>
      <w:r w:rsidR="00FF21B8">
        <w:t xml:space="preserve"> 0307’s scope is generally limited to operating reactor oversight, this IMC includes </w:t>
      </w:r>
      <w:r w:rsidR="00DF230B">
        <w:t xml:space="preserve">all resident inspectors, whether at operating reactors or other NRC licensed </w:t>
      </w:r>
      <w:r w:rsidR="00505710">
        <w:t>or construction facilities.</w:t>
      </w:r>
    </w:p>
    <w:p w14:paraId="1E1E4BE6" w14:textId="6DAACD14" w:rsidR="009949CA" w:rsidRDefault="009949CA" w:rsidP="00E61FD4">
      <w:pPr>
        <w:pStyle w:val="Heading1"/>
      </w:pPr>
      <w:r>
        <w:t>0307</w:t>
      </w:r>
      <w:r w:rsidR="003B1710">
        <w:t>D</w:t>
      </w:r>
      <w:r w:rsidR="00396702">
        <w:t>-</w:t>
      </w:r>
      <w:r>
        <w:t>02</w:t>
      </w:r>
      <w:r>
        <w:tab/>
        <w:t>OBJECTIVE</w:t>
      </w:r>
    </w:p>
    <w:p w14:paraId="76106BAD" w14:textId="335A897A" w:rsidR="009949CA" w:rsidRDefault="00EE6CD2" w:rsidP="00ED2132">
      <w:pPr>
        <w:pStyle w:val="BodyText2"/>
      </w:pPr>
      <w:r>
        <w:t>02.01</w:t>
      </w:r>
      <w:r>
        <w:tab/>
      </w:r>
      <w:r w:rsidR="00121A6D">
        <w:t>Provide instruction to regional and D</w:t>
      </w:r>
      <w:r w:rsidR="006A1A11">
        <w:t xml:space="preserve">ivision of </w:t>
      </w:r>
      <w:r w:rsidR="00121A6D">
        <w:t>R</w:t>
      </w:r>
      <w:r w:rsidR="006A1A11">
        <w:t xml:space="preserve">eactor </w:t>
      </w:r>
      <w:r w:rsidR="00121A6D">
        <w:t>O</w:t>
      </w:r>
      <w:r w:rsidR="006A1A11">
        <w:t>versight</w:t>
      </w:r>
      <w:r w:rsidR="00121A6D">
        <w:t xml:space="preserve"> staff for the collection of data necessary to assess the health of the resident inspector program to provide decision makers with </w:t>
      </w:r>
      <w:r w:rsidR="00344B29">
        <w:t>accurate information.</w:t>
      </w:r>
    </w:p>
    <w:p w14:paraId="2D803788" w14:textId="31A05871" w:rsidR="00EE6CD2" w:rsidRDefault="00EE6CD2" w:rsidP="00ED2132">
      <w:pPr>
        <w:pStyle w:val="BodyText2"/>
      </w:pPr>
      <w:r>
        <w:t>02.02</w:t>
      </w:r>
      <w:r>
        <w:tab/>
        <w:t>Establish guidelines for reporting resident inspector program demographics to the Commission.</w:t>
      </w:r>
    </w:p>
    <w:p w14:paraId="6EF7F3EC" w14:textId="510FC5C2" w:rsidR="000956A4" w:rsidRDefault="000956A4" w:rsidP="00E61FD4">
      <w:pPr>
        <w:pStyle w:val="Heading1"/>
      </w:pPr>
      <w:r>
        <w:t>0307</w:t>
      </w:r>
      <w:r w:rsidR="003B1710">
        <w:t>D</w:t>
      </w:r>
      <w:r>
        <w:t>-0</w:t>
      </w:r>
      <w:r w:rsidR="00B57994">
        <w:t>3</w:t>
      </w:r>
      <w:r>
        <w:tab/>
      </w:r>
      <w:r w:rsidR="00B57994">
        <w:t>DEFINITIONS</w:t>
      </w:r>
    </w:p>
    <w:p w14:paraId="259CBD40" w14:textId="0E95DBCF" w:rsidR="00FE07F0" w:rsidRDefault="009D3030" w:rsidP="00ED2132">
      <w:pPr>
        <w:pStyle w:val="BodyText"/>
      </w:pPr>
      <w:r w:rsidRPr="00ED2132">
        <w:rPr>
          <w:u w:val="single"/>
        </w:rPr>
        <w:t>R</w:t>
      </w:r>
      <w:r w:rsidR="008D6C14" w:rsidRPr="00ED2132">
        <w:rPr>
          <w:u w:val="single"/>
        </w:rPr>
        <w:t>esident Inspector</w:t>
      </w:r>
      <w:r w:rsidR="00070BCA" w:rsidRPr="00ED2132">
        <w:rPr>
          <w:u w:val="single"/>
        </w:rPr>
        <w:t xml:space="preserve"> (RI)</w:t>
      </w:r>
      <w:r w:rsidR="00C46C7D">
        <w:t>.</w:t>
      </w:r>
      <w:r w:rsidR="008D6C14">
        <w:t xml:space="preserve"> NRC staff stationed at </w:t>
      </w:r>
      <w:r w:rsidR="0063796E">
        <w:t>an</w:t>
      </w:r>
      <w:r w:rsidR="0098021C">
        <w:t>y</w:t>
      </w:r>
      <w:r w:rsidR="00241F58">
        <w:t xml:space="preserve"> </w:t>
      </w:r>
      <w:r w:rsidR="0063796E">
        <w:t xml:space="preserve">NRC </w:t>
      </w:r>
      <w:r w:rsidR="00241F58">
        <w:t>licensed or applicant facility</w:t>
      </w:r>
      <w:r w:rsidR="004F714B">
        <w:t xml:space="preserve"> for the purpose of conducting inspection and oversight activities</w:t>
      </w:r>
      <w:r w:rsidR="00070BCA">
        <w:t xml:space="preserve">. </w:t>
      </w:r>
      <w:r w:rsidR="00942C13">
        <w:t>R</w:t>
      </w:r>
      <w:r w:rsidR="007F5EDF">
        <w:t xml:space="preserve">esident inspector </w:t>
      </w:r>
      <w:r w:rsidR="00942C13">
        <w:t xml:space="preserve">can be a general term that refers to both </w:t>
      </w:r>
      <w:r w:rsidR="00220918">
        <w:t>r</w:t>
      </w:r>
      <w:r w:rsidR="00942C13">
        <w:t xml:space="preserve">esident and </w:t>
      </w:r>
      <w:r w:rsidR="00220918">
        <w:t>s</w:t>
      </w:r>
      <w:r w:rsidR="00942C13">
        <w:t xml:space="preserve">enior </w:t>
      </w:r>
      <w:r w:rsidR="00220918">
        <w:t>r</w:t>
      </w:r>
      <w:r w:rsidR="00942C13">
        <w:t xml:space="preserve">esident </w:t>
      </w:r>
      <w:r w:rsidR="00220918">
        <w:t>i</w:t>
      </w:r>
      <w:r w:rsidR="00942C13">
        <w:t>nspectors.</w:t>
      </w:r>
    </w:p>
    <w:p w14:paraId="613ACF2D" w14:textId="5D6BC2E0" w:rsidR="00D9400C" w:rsidRDefault="00D9400C" w:rsidP="00ED2132">
      <w:pPr>
        <w:pStyle w:val="BodyText"/>
      </w:pPr>
      <w:r w:rsidRPr="00ED2132">
        <w:rPr>
          <w:u w:val="single"/>
        </w:rPr>
        <w:t>RI Program Lead</w:t>
      </w:r>
      <w:r w:rsidR="00C46C7D" w:rsidRPr="00ED2132">
        <w:t>.</w:t>
      </w:r>
      <w:r w:rsidRPr="00C46C7D">
        <w:t xml:space="preserve"> </w:t>
      </w:r>
      <w:r>
        <w:t xml:space="preserve">A staff member within the Office of Nuclear Reactor Regulation (NRR) Division of Reactor Oversight (DRO) responsible for monitoring the health of the RI program and implementation of this IMC. This person also chairs the RI Standing Committee. If there is no designated individual, the </w:t>
      </w:r>
      <w:r w:rsidR="00534BAF">
        <w:t xml:space="preserve">Reactor </w:t>
      </w:r>
      <w:r>
        <w:t xml:space="preserve">Inspection Branch (IRIB) </w:t>
      </w:r>
      <w:r w:rsidR="00E75994">
        <w:t>c</w:t>
      </w:r>
      <w:r>
        <w:t xml:space="preserve">hief </w:t>
      </w:r>
      <w:r w:rsidR="00C30B01">
        <w:t xml:space="preserve">and the </w:t>
      </w:r>
      <w:r w:rsidR="008B6BD0">
        <w:t xml:space="preserve">lead for this manual chapter </w:t>
      </w:r>
      <w:r>
        <w:t>assume th</w:t>
      </w:r>
      <w:r w:rsidR="001B051B">
        <w:t>e responsibilities associated with this role</w:t>
      </w:r>
      <w:r w:rsidR="00C30B01">
        <w:t>.</w:t>
      </w:r>
    </w:p>
    <w:p w14:paraId="7AF61786" w14:textId="2D4875EC" w:rsidR="00893A77" w:rsidRDefault="00893A77" w:rsidP="00ED2132">
      <w:pPr>
        <w:pStyle w:val="BodyText"/>
      </w:pPr>
      <w:r w:rsidRPr="00ED2132">
        <w:rPr>
          <w:u w:val="single"/>
        </w:rPr>
        <w:t>RI Standing Committee</w:t>
      </w:r>
      <w:r w:rsidR="00C46C7D">
        <w:t>.</w:t>
      </w:r>
      <w:r>
        <w:t xml:space="preserve"> </w:t>
      </w:r>
      <w:r w:rsidR="00C6700F">
        <w:t>A community of practice that monitors the health of the RI program, shares best practices, and makes enhancement recommendations as necessary (</w:t>
      </w:r>
      <w:r w:rsidR="00775A8D">
        <w:t xml:space="preserve">Charter: </w:t>
      </w:r>
      <w:r w:rsidR="00775A8D" w:rsidRPr="00775A8D">
        <w:t>ML22206A273</w:t>
      </w:r>
      <w:r w:rsidR="00775A8D">
        <w:t>).</w:t>
      </w:r>
    </w:p>
    <w:p w14:paraId="2F743712" w14:textId="61B11381" w:rsidR="00C12D65" w:rsidRDefault="00C12D65" w:rsidP="00ED2132">
      <w:pPr>
        <w:pStyle w:val="BodyText"/>
      </w:pPr>
      <w:r w:rsidRPr="00ED2132">
        <w:rPr>
          <w:u w:val="single"/>
        </w:rPr>
        <w:t>Senior Resident Inspector (SRI)</w:t>
      </w:r>
      <w:r w:rsidR="00C46C7D">
        <w:t>.</w:t>
      </w:r>
      <w:r>
        <w:t xml:space="preserve"> Senior NRC staff </w:t>
      </w:r>
      <w:r w:rsidRPr="00C12D65">
        <w:t>stationed at an NRC licensed or applicant facility</w:t>
      </w:r>
      <w:r w:rsidR="00C46C7D">
        <w:t xml:space="preserve"> for the purpose of </w:t>
      </w:r>
      <w:r w:rsidR="00C46C7D" w:rsidRPr="00C46C7D">
        <w:t>conducting inspection and oversight activities</w:t>
      </w:r>
      <w:r w:rsidR="00C46C7D">
        <w:t>.</w:t>
      </w:r>
    </w:p>
    <w:p w14:paraId="66BA0087" w14:textId="77777777" w:rsidR="00B57994" w:rsidRPr="00E61FD4" w:rsidRDefault="00B57994" w:rsidP="00E61FD4">
      <w:pPr>
        <w:pStyle w:val="Heading1"/>
      </w:pPr>
      <w:r>
        <w:lastRenderedPageBreak/>
        <w:t>0307</w:t>
      </w:r>
      <w:r w:rsidR="003B1710">
        <w:t>D</w:t>
      </w:r>
      <w:r>
        <w:t>-04</w:t>
      </w:r>
      <w:r>
        <w:tab/>
      </w:r>
      <w:r w:rsidRPr="00E61FD4">
        <w:t>RESPONSIBILITIES AND AUTHORITIES</w:t>
      </w:r>
    </w:p>
    <w:p w14:paraId="5AA4E338" w14:textId="2240FCE2" w:rsidR="00B76229" w:rsidRDefault="00B76229" w:rsidP="00ED2132">
      <w:pPr>
        <w:pStyle w:val="BodyText"/>
        <w:rPr>
          <w:color w:val="000000"/>
        </w:rPr>
      </w:pPr>
      <w:r>
        <w:rPr>
          <w:color w:val="000000"/>
        </w:rPr>
        <w:t>Regions</w:t>
      </w:r>
      <w:r w:rsidR="00D23BCC">
        <w:rPr>
          <w:color w:val="000000"/>
        </w:rPr>
        <w:t xml:space="preserve"> </w:t>
      </w:r>
      <w:r w:rsidR="000749D7">
        <w:rPr>
          <w:color w:val="000000"/>
        </w:rPr>
        <w:t xml:space="preserve">are responsible for gathering </w:t>
      </w:r>
      <w:r w:rsidR="00400B59">
        <w:rPr>
          <w:color w:val="000000"/>
        </w:rPr>
        <w:t xml:space="preserve">the </w:t>
      </w:r>
      <w:r w:rsidR="000749D7">
        <w:rPr>
          <w:color w:val="000000"/>
        </w:rPr>
        <w:t xml:space="preserve">information </w:t>
      </w:r>
      <w:r w:rsidR="00400B59">
        <w:rPr>
          <w:color w:val="000000"/>
        </w:rPr>
        <w:t>described in th</w:t>
      </w:r>
      <w:r w:rsidR="00774326">
        <w:rPr>
          <w:color w:val="000000"/>
        </w:rPr>
        <w:t xml:space="preserve">is IMC </w:t>
      </w:r>
      <w:r w:rsidR="00400B59">
        <w:rPr>
          <w:color w:val="000000"/>
        </w:rPr>
        <w:t>and reporting it to the Reactor Inspection Branch</w:t>
      </w:r>
      <w:r w:rsidR="00F41347">
        <w:rPr>
          <w:color w:val="000000"/>
        </w:rPr>
        <w:t xml:space="preserve"> (NRR/DRO/IRIB)</w:t>
      </w:r>
      <w:r w:rsidR="00391688">
        <w:rPr>
          <w:color w:val="000000"/>
        </w:rPr>
        <w:t xml:space="preserve">. </w:t>
      </w:r>
    </w:p>
    <w:p w14:paraId="5E6B4DF7" w14:textId="4C494015" w:rsidR="00B76229" w:rsidRDefault="002C4FF5" w:rsidP="00ED2132">
      <w:pPr>
        <w:pStyle w:val="BodyText"/>
        <w:rPr>
          <w:bCs/>
        </w:rPr>
      </w:pPr>
      <w:r>
        <w:t xml:space="preserve">The RI Program </w:t>
      </w:r>
      <w:r w:rsidR="00EC62BF">
        <w:t>l</w:t>
      </w:r>
      <w:r>
        <w:t xml:space="preserve">ead, or if not designated, the IRIB </w:t>
      </w:r>
      <w:r w:rsidR="00EC62BF">
        <w:t>b</w:t>
      </w:r>
      <w:r>
        <w:t xml:space="preserve">ranch </w:t>
      </w:r>
      <w:r w:rsidR="00EC62BF">
        <w:t>c</w:t>
      </w:r>
      <w:r>
        <w:t>hief</w:t>
      </w:r>
      <w:r w:rsidR="00EC62BF">
        <w:t>,</w:t>
      </w:r>
      <w:r w:rsidR="00EF1E65">
        <w:t xml:space="preserve"> is responsible</w:t>
      </w:r>
      <w:r w:rsidR="00F41347">
        <w:t xml:space="preserve"> for</w:t>
      </w:r>
      <w:r w:rsidR="00EF1E65">
        <w:t xml:space="preserve"> </w:t>
      </w:r>
      <w:r w:rsidR="000749D7">
        <w:t>tabulati</w:t>
      </w:r>
      <w:r w:rsidR="002F2309">
        <w:t>on</w:t>
      </w:r>
      <w:r w:rsidR="00EF1E65">
        <w:t xml:space="preserve"> analysis</w:t>
      </w:r>
      <w:r w:rsidR="006D5C25">
        <w:t xml:space="preserve">, </w:t>
      </w:r>
      <w:r w:rsidR="002F2309">
        <w:t>summarization</w:t>
      </w:r>
      <w:r w:rsidR="006D5C25">
        <w:t xml:space="preserve">, </w:t>
      </w:r>
      <w:r w:rsidR="00EF1E65" w:rsidRPr="009A6EFB">
        <w:t xml:space="preserve">and </w:t>
      </w:r>
      <w:r w:rsidR="002F2309" w:rsidRPr="009A6EFB">
        <w:t xml:space="preserve">reports </w:t>
      </w:r>
      <w:r w:rsidR="00EF1E65" w:rsidRPr="009A6EFB">
        <w:t>on the</w:t>
      </w:r>
      <w:r w:rsidR="00EF1E65">
        <w:t xml:space="preserve"> health of the </w:t>
      </w:r>
      <w:r w:rsidR="00EF1E65">
        <w:rPr>
          <w:bCs/>
        </w:rPr>
        <w:t xml:space="preserve">Resident Inspector </w:t>
      </w:r>
      <w:r w:rsidR="00400B59">
        <w:rPr>
          <w:bCs/>
        </w:rPr>
        <w:t>Program</w:t>
      </w:r>
      <w:r w:rsidR="00A8555A">
        <w:rPr>
          <w:bCs/>
        </w:rPr>
        <w:t>.</w:t>
      </w:r>
    </w:p>
    <w:p w14:paraId="05843E63" w14:textId="77777777" w:rsidR="00B57994" w:rsidRDefault="00B57994" w:rsidP="00E61FD4">
      <w:pPr>
        <w:pStyle w:val="Heading1"/>
        <w:rPr>
          <w:color w:val="000000"/>
        </w:rPr>
      </w:pPr>
      <w:r>
        <w:t>0307</w:t>
      </w:r>
      <w:r w:rsidR="003B1710">
        <w:t>D</w:t>
      </w:r>
      <w:r>
        <w:t>-0</w:t>
      </w:r>
      <w:r w:rsidR="000749D7">
        <w:t>5</w:t>
      </w:r>
      <w:r>
        <w:tab/>
        <w:t>R</w:t>
      </w:r>
      <w:r>
        <w:rPr>
          <w:color w:val="000000"/>
        </w:rPr>
        <w:t>EQUIREMENTS</w:t>
      </w:r>
    </w:p>
    <w:p w14:paraId="39027608" w14:textId="06F85B8A" w:rsidR="00397741" w:rsidRDefault="00EE6986" w:rsidP="006B4A70">
      <w:pPr>
        <w:pStyle w:val="Heading2"/>
      </w:pPr>
      <w:r>
        <w:t>0</w:t>
      </w:r>
      <w:r w:rsidR="006B6B18">
        <w:t>5</w:t>
      </w:r>
      <w:r w:rsidR="00400B59">
        <w:t>.01</w:t>
      </w:r>
      <w:r w:rsidR="00400B59">
        <w:tab/>
      </w:r>
      <w:r w:rsidR="004F1E66">
        <w:t>Demographics</w:t>
      </w:r>
      <w:r w:rsidR="00397741" w:rsidRPr="00B5236A">
        <w:t xml:space="preserve"> Data</w:t>
      </w:r>
    </w:p>
    <w:p w14:paraId="1BEEC363" w14:textId="28E492A4" w:rsidR="00AF0A1B" w:rsidRPr="008B2F64" w:rsidRDefault="00397741" w:rsidP="006B4A70">
      <w:pPr>
        <w:pStyle w:val="BodyText3"/>
      </w:pPr>
      <w:r>
        <w:t xml:space="preserve">On </w:t>
      </w:r>
      <w:r w:rsidR="00176112">
        <w:t xml:space="preserve">at least </w:t>
      </w:r>
      <w:r>
        <w:t xml:space="preserve">an annual basis, regions will record </w:t>
      </w:r>
      <w:r w:rsidR="0043082C">
        <w:t xml:space="preserve">and report </w:t>
      </w:r>
      <w:r>
        <w:t xml:space="preserve">demographics data </w:t>
      </w:r>
      <w:r w:rsidR="0043082C">
        <w:t xml:space="preserve">to </w:t>
      </w:r>
      <w:r w:rsidR="00375718">
        <w:t>IRIB</w:t>
      </w:r>
      <w:r w:rsidR="0043082C">
        <w:t xml:space="preserve"> staff. </w:t>
      </w:r>
      <w:r w:rsidR="00375718">
        <w:t>IRIB</w:t>
      </w:r>
      <w:r w:rsidR="0043082C">
        <w:t xml:space="preserve"> will </w:t>
      </w:r>
      <w:r w:rsidR="00402B59">
        <w:t xml:space="preserve">maintain the </w:t>
      </w:r>
      <w:r w:rsidR="005C01B8">
        <w:t>aggregate data.</w:t>
      </w:r>
      <w:r w:rsidR="00A919E6" w:rsidRPr="00A919E6">
        <w:t xml:space="preserve"> </w:t>
      </w:r>
      <w:r w:rsidR="00A919E6">
        <w:t>Data collection will be supported by</w:t>
      </w:r>
      <w:r w:rsidR="009169C0">
        <w:t xml:space="preserve"> </w:t>
      </w:r>
      <w:r w:rsidR="009169C0" w:rsidRPr="009169C0">
        <w:t>IMC</w:t>
      </w:r>
      <w:r w:rsidR="001C0B35">
        <w:t> </w:t>
      </w:r>
      <w:r w:rsidR="009169C0" w:rsidRPr="009169C0">
        <w:t>0307</w:t>
      </w:r>
      <w:r w:rsidR="00F929F6">
        <w:t>,</w:t>
      </w:r>
      <w:r w:rsidR="009169C0" w:rsidRPr="009169C0">
        <w:t xml:space="preserve"> Appendix D</w:t>
      </w:r>
      <w:r w:rsidR="00F929F6">
        <w:t>,</w:t>
      </w:r>
      <w:r w:rsidR="009169C0" w:rsidRPr="009169C0">
        <w:t xml:space="preserve"> Demographics Data and Plots Spreadsheet (</w:t>
      </w:r>
      <w:hyperlink r:id="rId8" w:history="1">
        <w:r w:rsidR="009169C0" w:rsidRPr="00A87FFC">
          <w:rPr>
            <w:rStyle w:val="Hyperlink"/>
          </w:rPr>
          <w:t>ML18351A359</w:t>
        </w:r>
      </w:hyperlink>
      <w:r w:rsidR="009169C0" w:rsidRPr="009169C0">
        <w:t>) (non</w:t>
      </w:r>
      <w:r w:rsidR="005709A4">
        <w:noBreakHyphen/>
      </w:r>
      <w:r w:rsidR="009169C0" w:rsidRPr="009169C0">
        <w:t>public).</w:t>
      </w:r>
    </w:p>
    <w:p w14:paraId="7BED47E0" w14:textId="25204290" w:rsidR="00AF0A1B" w:rsidRDefault="00EE6986" w:rsidP="006B4A70">
      <w:pPr>
        <w:pStyle w:val="Heading2"/>
      </w:pPr>
      <w:r>
        <w:t>0</w:t>
      </w:r>
      <w:r w:rsidR="005C01B8">
        <w:t>5</w:t>
      </w:r>
      <w:r w:rsidR="00151587">
        <w:t>.02</w:t>
      </w:r>
      <w:r w:rsidR="00151587">
        <w:tab/>
      </w:r>
      <w:r w:rsidR="004F1E66" w:rsidRPr="006B4A70">
        <w:t>R</w:t>
      </w:r>
      <w:r w:rsidR="00472F05">
        <w:t xml:space="preserve">esident </w:t>
      </w:r>
      <w:r w:rsidR="004F1E66" w:rsidRPr="006B4A70">
        <w:t>I</w:t>
      </w:r>
      <w:r w:rsidR="00472F05">
        <w:t xml:space="preserve">nspector </w:t>
      </w:r>
      <w:r w:rsidR="004F1E66" w:rsidRPr="006B4A70">
        <w:t>D</w:t>
      </w:r>
      <w:r w:rsidR="00472F05">
        <w:t xml:space="preserve">evelopment </w:t>
      </w:r>
      <w:r w:rsidR="004F1E66" w:rsidRPr="006B4A70">
        <w:t>P</w:t>
      </w:r>
      <w:r w:rsidR="00472F05">
        <w:t>ool (RIDP)</w:t>
      </w:r>
      <w:r w:rsidR="00151587" w:rsidRPr="006B4A70">
        <w:t xml:space="preserve"> Data</w:t>
      </w:r>
    </w:p>
    <w:p w14:paraId="3FE0E81B" w14:textId="3AF3F298" w:rsidR="00AF0A1B" w:rsidRDefault="00BE2312" w:rsidP="00DD6A70">
      <w:pPr>
        <w:pStyle w:val="BodyText3"/>
      </w:pPr>
      <w:r>
        <w:t xml:space="preserve">On </w:t>
      </w:r>
      <w:r w:rsidR="00A919E6">
        <w:t>a regular</w:t>
      </w:r>
      <w:r w:rsidR="00176112">
        <w:t xml:space="preserve"> </w:t>
      </w:r>
      <w:r w:rsidR="006560BF">
        <w:t>basis</w:t>
      </w:r>
      <w:r w:rsidR="00A919E6">
        <w:t xml:space="preserve"> determined by</w:t>
      </w:r>
      <w:r w:rsidR="00375718">
        <w:t xml:space="preserve"> DRO</w:t>
      </w:r>
      <w:r w:rsidR="006560BF">
        <w:t xml:space="preserve">, </w:t>
      </w:r>
      <w:r w:rsidR="004F1E66">
        <w:t xml:space="preserve">regions will record and report RIDP data to </w:t>
      </w:r>
      <w:r w:rsidR="00375718">
        <w:t>IRIB</w:t>
      </w:r>
      <w:r w:rsidR="004F1E66">
        <w:t xml:space="preserve"> staff. </w:t>
      </w:r>
      <w:r w:rsidR="00A919E6" w:rsidRPr="00A919E6">
        <w:t>Data collections will be supported by IMC 0307</w:t>
      </w:r>
      <w:r w:rsidR="00B76945">
        <w:t>,</w:t>
      </w:r>
      <w:r w:rsidR="00A919E6" w:rsidRPr="00A919E6">
        <w:t xml:space="preserve"> Appendix D</w:t>
      </w:r>
      <w:r w:rsidR="00B76945">
        <w:t>,</w:t>
      </w:r>
      <w:r w:rsidR="00A919E6" w:rsidRPr="00A919E6">
        <w:t xml:space="preserve"> RIDP Data Sheet (ML23236A457) (non-public).</w:t>
      </w:r>
    </w:p>
    <w:p w14:paraId="29EEBE47" w14:textId="53C74A42" w:rsidR="00AF0A1B" w:rsidRDefault="00EE6986" w:rsidP="006B4A70">
      <w:pPr>
        <w:pStyle w:val="Heading2"/>
      </w:pPr>
      <w:r>
        <w:t>0</w:t>
      </w:r>
      <w:r w:rsidR="00BF5626">
        <w:t>5.03</w:t>
      </w:r>
      <w:r w:rsidR="00BF5626">
        <w:tab/>
      </w:r>
      <w:r w:rsidR="00361941" w:rsidRPr="006B4A70">
        <w:t>RI Departure Survey</w:t>
      </w:r>
    </w:p>
    <w:p w14:paraId="0B8F0FC0" w14:textId="40288C44" w:rsidR="00AF0A1B" w:rsidRDefault="00E01968" w:rsidP="006B4A70">
      <w:pPr>
        <w:pStyle w:val="BodyText3"/>
      </w:pPr>
      <w:r>
        <w:t xml:space="preserve">When an RI leaves the RI program, the region will offer the departing </w:t>
      </w:r>
      <w:r w:rsidR="0027555E">
        <w:t>RI</w:t>
      </w:r>
      <w:r>
        <w:t xml:space="preserve"> an opportunity to anonymously complete </w:t>
      </w:r>
      <w:r w:rsidR="001C0B35">
        <w:t>f</w:t>
      </w:r>
      <w:r>
        <w:t xml:space="preserve">orm 1, “Departure Survey.”  </w:t>
      </w:r>
      <w:r w:rsidR="00D20638">
        <w:t>IRIB</w:t>
      </w:r>
      <w:r w:rsidR="0096367E">
        <w:t xml:space="preserve"> will compile and maintain these surveys for data trending purposes.</w:t>
      </w:r>
    </w:p>
    <w:p w14:paraId="0B7761BD" w14:textId="2EA7D2FE" w:rsidR="00AF0A1B" w:rsidRDefault="00EE6986" w:rsidP="006B4A70">
      <w:pPr>
        <w:pStyle w:val="Heading2"/>
      </w:pPr>
      <w:r>
        <w:t>0</w:t>
      </w:r>
      <w:r w:rsidR="0096367E">
        <w:t>5.04</w:t>
      </w:r>
      <w:r w:rsidR="0096367E">
        <w:tab/>
      </w:r>
      <w:r w:rsidR="0096367E" w:rsidRPr="006B4A70">
        <w:t>Regional Report on the Health of RI Recruitment and Retention</w:t>
      </w:r>
    </w:p>
    <w:p w14:paraId="30C2218A" w14:textId="4968D5E9" w:rsidR="00AF0A1B" w:rsidRDefault="008C74DC" w:rsidP="006B4A70">
      <w:pPr>
        <w:pStyle w:val="BodyText3"/>
      </w:pPr>
      <w:r>
        <w:t xml:space="preserve">Regions will complete </w:t>
      </w:r>
      <w:r w:rsidR="008A25FA">
        <w:t>f</w:t>
      </w:r>
      <w:r>
        <w:t xml:space="preserve">orm </w:t>
      </w:r>
      <w:r w:rsidR="00276252">
        <w:t xml:space="preserve">2, </w:t>
      </w:r>
      <w:r w:rsidR="008A25FA">
        <w:t>“</w:t>
      </w:r>
      <w:r w:rsidR="00276252" w:rsidRPr="00276252">
        <w:t>Health of Regional Resident Recruitment and Retention Program</w:t>
      </w:r>
      <w:r w:rsidR="00276252">
        <w:t>,</w:t>
      </w:r>
      <w:r w:rsidR="008A25FA">
        <w:t>”</w:t>
      </w:r>
      <w:r w:rsidR="00276252">
        <w:t xml:space="preserve"> as directed by DRO.</w:t>
      </w:r>
    </w:p>
    <w:p w14:paraId="1D1131F3" w14:textId="43FA0E15" w:rsidR="00AF0A1B" w:rsidRDefault="00EE6986" w:rsidP="006B4A70">
      <w:pPr>
        <w:pStyle w:val="Heading2"/>
      </w:pPr>
      <w:r>
        <w:t>0</w:t>
      </w:r>
      <w:r w:rsidR="00F5121C" w:rsidRPr="00B5236A">
        <w:t>5.05</w:t>
      </w:r>
      <w:r w:rsidR="00F5121C" w:rsidRPr="00B5236A">
        <w:tab/>
      </w:r>
      <w:r w:rsidR="0080536D" w:rsidRPr="006B4A70">
        <w:t xml:space="preserve">RI </w:t>
      </w:r>
      <w:r w:rsidR="0043555E" w:rsidRPr="006B4A70">
        <w:t xml:space="preserve">Demographics </w:t>
      </w:r>
      <w:r w:rsidR="0080536D" w:rsidRPr="006B4A70">
        <w:t xml:space="preserve">Tracking and </w:t>
      </w:r>
      <w:r w:rsidR="0043555E" w:rsidRPr="006B4A70">
        <w:t>Report</w:t>
      </w:r>
    </w:p>
    <w:p w14:paraId="2C1A9C40" w14:textId="686C0DBD" w:rsidR="00AF0A1B" w:rsidRDefault="00D20638" w:rsidP="006B4A70">
      <w:pPr>
        <w:pStyle w:val="BodyText3"/>
      </w:pPr>
      <w:r>
        <w:t>IRIB</w:t>
      </w:r>
      <w:r w:rsidR="0008017B">
        <w:t xml:space="preserve"> is responsible for maintaining, tracking</w:t>
      </w:r>
      <w:r w:rsidR="001C0B35">
        <w:t>,</w:t>
      </w:r>
      <w:r w:rsidR="0008017B">
        <w:t xml:space="preserve"> and trending RI demographics </w:t>
      </w:r>
      <w:r w:rsidR="00EB3504">
        <w:t xml:space="preserve">from year to year. </w:t>
      </w:r>
      <w:r w:rsidR="00F55ADC" w:rsidRPr="00B5236A">
        <w:t xml:space="preserve">As directed by </w:t>
      </w:r>
      <w:ins w:id="1" w:author="Author">
        <w:r w:rsidR="002814AA">
          <w:t>SRM-M240711</w:t>
        </w:r>
      </w:ins>
      <w:r w:rsidR="00713AFF">
        <w:t xml:space="preserve">, </w:t>
      </w:r>
      <w:ins w:id="2" w:author="Author">
        <w:r w:rsidR="008154C8">
          <w:t>“Staff Requirements – Briefing on Results of the Agency Action Review Meeting</w:t>
        </w:r>
        <w:r w:rsidR="00471C23">
          <w:t>” (</w:t>
        </w:r>
      </w:ins>
      <w:hyperlink r:id="rId9" w:history="1">
        <w:r w:rsidR="00EA1BBF" w:rsidRPr="00EA1BBF">
          <w:rPr>
            <w:rFonts w:eastAsiaTheme="minorHAnsi" w:cs="Arial"/>
            <w:color w:val="00649D"/>
            <w:u w:val="single"/>
            <w:shd w:val="clear" w:color="auto" w:fill="FFFFFF"/>
          </w:rPr>
          <w:t>ML24214A296</w:t>
        </w:r>
      </w:hyperlink>
      <w:ins w:id="3" w:author="Author">
        <w:r w:rsidR="00471C23">
          <w:t>),</w:t>
        </w:r>
      </w:ins>
      <w:r w:rsidR="00713AFF">
        <w:t xml:space="preserve"> </w:t>
      </w:r>
      <w:r w:rsidR="00C17D5F" w:rsidRPr="00704B43">
        <w:rPr>
          <w:rStyle w:val="Commitment"/>
        </w:rPr>
        <w:t>DRO will submit a</w:t>
      </w:r>
      <w:ins w:id="4" w:author="Author">
        <w:r w:rsidR="00471C23">
          <w:rPr>
            <w:rStyle w:val="Commitment"/>
          </w:rPr>
          <w:t>n annual</w:t>
        </w:r>
      </w:ins>
      <w:r w:rsidR="00C17D5F" w:rsidRPr="00704B43">
        <w:rPr>
          <w:rStyle w:val="Commitment"/>
        </w:rPr>
        <w:t xml:space="preserve"> report on </w:t>
      </w:r>
      <w:r w:rsidR="002D63DA" w:rsidRPr="00704B43">
        <w:rPr>
          <w:rStyle w:val="Commitment"/>
        </w:rPr>
        <w:t xml:space="preserve">RI </w:t>
      </w:r>
      <w:r w:rsidR="00EB3504" w:rsidRPr="00704B43">
        <w:rPr>
          <w:rStyle w:val="Commitment"/>
        </w:rPr>
        <w:t>d</w:t>
      </w:r>
      <w:r w:rsidR="002D63DA" w:rsidRPr="00704B43">
        <w:rPr>
          <w:rStyle w:val="Commitment"/>
        </w:rPr>
        <w:t>emographics</w:t>
      </w:r>
      <w:r w:rsidR="00155AB1" w:rsidRPr="008B2F64">
        <w:t xml:space="preserve"> </w:t>
      </w:r>
      <w:r w:rsidR="00022E1E" w:rsidRPr="008B2F64">
        <w:t>[</w:t>
      </w:r>
      <w:r w:rsidR="00155AB1" w:rsidRPr="008B2F64">
        <w:t>C1</w:t>
      </w:r>
      <w:r w:rsidR="009227CA" w:rsidRPr="008B2F64">
        <w:t>]</w:t>
      </w:r>
      <w:r w:rsidR="00022E1E" w:rsidRPr="008B2F64">
        <w:t>.</w:t>
      </w:r>
    </w:p>
    <w:p w14:paraId="1F4DC7B9" w14:textId="77777777" w:rsidR="00AF0A1B" w:rsidRDefault="00397741" w:rsidP="00E61FD4">
      <w:pPr>
        <w:pStyle w:val="Heading1"/>
        <w:rPr>
          <w:color w:val="000000"/>
        </w:rPr>
      </w:pPr>
      <w:r>
        <w:t>0307D-06</w:t>
      </w:r>
      <w:r>
        <w:tab/>
        <w:t>GUIDANCE</w:t>
      </w:r>
    </w:p>
    <w:p w14:paraId="7816D972" w14:textId="1425A588" w:rsidR="00AF0A1B" w:rsidRDefault="00397741" w:rsidP="006B4A70">
      <w:pPr>
        <w:pStyle w:val="Heading2"/>
      </w:pPr>
      <w:r>
        <w:t xml:space="preserve">06.01 </w:t>
      </w:r>
      <w:r w:rsidR="009B2BBF" w:rsidRPr="006B4A70">
        <w:t>Demographics</w:t>
      </w:r>
      <w:r w:rsidR="0071333B" w:rsidRPr="006B4A70">
        <w:t xml:space="preserve"> Data</w:t>
      </w:r>
    </w:p>
    <w:p w14:paraId="4B681E98" w14:textId="592632EF" w:rsidR="00097788" w:rsidRPr="00862ED9" w:rsidRDefault="0027555E" w:rsidP="0077094D">
      <w:pPr>
        <w:pStyle w:val="BodyText"/>
        <w:keepNext/>
        <w:numPr>
          <w:ilvl w:val="0"/>
          <w:numId w:val="23"/>
        </w:numPr>
      </w:pPr>
      <w:r w:rsidRPr="00F4651D">
        <w:rPr>
          <w:u w:val="single"/>
        </w:rPr>
        <w:t>RI</w:t>
      </w:r>
      <w:r w:rsidR="00400B59" w:rsidRPr="00F4651D">
        <w:rPr>
          <w:u w:val="single"/>
        </w:rPr>
        <w:t xml:space="preserve"> Vacancies</w:t>
      </w:r>
    </w:p>
    <w:p w14:paraId="380B0242" w14:textId="4AC2897D" w:rsidR="006B2E91" w:rsidRDefault="005C01B8" w:rsidP="006B4A70">
      <w:pPr>
        <w:pStyle w:val="BodyText3"/>
      </w:pPr>
      <w:r>
        <w:t>R</w:t>
      </w:r>
      <w:r w:rsidR="00AE2D36">
        <w:t xml:space="preserve">egions populate </w:t>
      </w:r>
      <w:r w:rsidR="00365D88">
        <w:t xml:space="preserve">the information </w:t>
      </w:r>
      <w:r w:rsidR="003010CF">
        <w:t>under the</w:t>
      </w:r>
      <w:r w:rsidR="00365D88">
        <w:t xml:space="preserve"> </w:t>
      </w:r>
      <w:r w:rsidR="00BA4711">
        <w:t xml:space="preserve">Year </w:t>
      </w:r>
      <w:r w:rsidR="00365D88">
        <w:t xml:space="preserve">Data </w:t>
      </w:r>
      <w:r w:rsidR="00BA4711">
        <w:t>(e.g., 2018 Data)</w:t>
      </w:r>
      <w:r w:rsidR="00391688">
        <w:t xml:space="preserve">. </w:t>
      </w:r>
      <w:r w:rsidR="00365D88">
        <w:t xml:space="preserve">Leave </w:t>
      </w:r>
      <w:r w:rsidR="000A28AE">
        <w:t xml:space="preserve">fields </w:t>
      </w:r>
      <w:r w:rsidR="00365D88">
        <w:t>blank which do not apply.</w:t>
      </w:r>
    </w:p>
    <w:p w14:paraId="6EC6FF2F" w14:textId="60E8DBFD" w:rsidR="00437FDD" w:rsidRPr="00D758D2" w:rsidRDefault="00437FDD" w:rsidP="00D758D2">
      <w:pPr>
        <w:pStyle w:val="BodyText"/>
        <w:keepNext/>
        <w:jc w:val="center"/>
        <w:rPr>
          <w:u w:val="single"/>
        </w:rPr>
      </w:pPr>
      <w:r w:rsidRPr="00D758D2">
        <w:rPr>
          <w:u w:val="single"/>
        </w:rPr>
        <w:lastRenderedPageBreak/>
        <w:t>Tables 1a and 1b</w:t>
      </w:r>
      <w:r w:rsidR="00391688" w:rsidRPr="00D758D2">
        <w:rPr>
          <w:u w:val="single"/>
        </w:rPr>
        <w:t xml:space="preserve">: </w:t>
      </w:r>
      <w:r w:rsidR="0027555E">
        <w:rPr>
          <w:u w:val="single"/>
        </w:rPr>
        <w:t>RI</w:t>
      </w:r>
      <w:r w:rsidRPr="00D758D2">
        <w:rPr>
          <w:u w:val="single"/>
        </w:rPr>
        <w:t xml:space="preserve"> Vacancies</w:t>
      </w:r>
    </w:p>
    <w:tbl>
      <w:tblPr>
        <w:tblW w:w="8215" w:type="dxa"/>
        <w:jc w:val="center"/>
        <w:tblLook w:val="04A0" w:firstRow="1" w:lastRow="0" w:firstColumn="1" w:lastColumn="0" w:noHBand="0" w:noVBand="1"/>
      </w:tblPr>
      <w:tblGrid>
        <w:gridCol w:w="655"/>
        <w:gridCol w:w="450"/>
        <w:gridCol w:w="747"/>
        <w:gridCol w:w="963"/>
        <w:gridCol w:w="990"/>
        <w:gridCol w:w="1530"/>
        <w:gridCol w:w="1266"/>
        <w:gridCol w:w="1614"/>
      </w:tblGrid>
      <w:tr w:rsidR="00AF143A" w:rsidRPr="00AF143A" w14:paraId="5E17B44F" w14:textId="77777777" w:rsidTr="00104FF1">
        <w:trPr>
          <w:trHeight w:val="1545"/>
          <w:jc w:val="center"/>
        </w:trPr>
        <w:tc>
          <w:tcPr>
            <w:tcW w:w="655" w:type="dxa"/>
            <w:tcBorders>
              <w:top w:val="single" w:sz="4" w:space="0" w:color="auto"/>
              <w:left w:val="single" w:sz="4" w:space="0" w:color="auto"/>
              <w:bottom w:val="single" w:sz="12" w:space="0" w:color="auto"/>
              <w:right w:val="single" w:sz="4" w:space="0" w:color="auto"/>
            </w:tcBorders>
            <w:shd w:val="clear" w:color="000000" w:fill="FFFFFF"/>
            <w:noWrap/>
            <w:vAlign w:val="bottom"/>
            <w:hideMark/>
          </w:tcPr>
          <w:p w14:paraId="10D8E7AA" w14:textId="77777777" w:rsidR="00AF143A" w:rsidRPr="00AF143A" w:rsidRDefault="00AF143A" w:rsidP="00D758D2">
            <w:pPr>
              <w:keepNext/>
              <w:ind w:left="0" w:firstLine="0"/>
              <w:rPr>
                <w:rFonts w:eastAsia="Times New Roman"/>
                <w:b/>
                <w:bCs/>
                <w:color w:val="0000FF"/>
                <w:sz w:val="18"/>
                <w:szCs w:val="18"/>
              </w:rPr>
            </w:pPr>
          </w:p>
        </w:tc>
        <w:tc>
          <w:tcPr>
            <w:tcW w:w="450"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6C3C1635"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REGION</w:t>
            </w:r>
          </w:p>
        </w:tc>
        <w:tc>
          <w:tcPr>
            <w:tcW w:w="747"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582CEAF6"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POSITION</w:t>
            </w:r>
          </w:p>
        </w:tc>
        <w:tc>
          <w:tcPr>
            <w:tcW w:w="963" w:type="dxa"/>
            <w:tcBorders>
              <w:top w:val="single" w:sz="4" w:space="0" w:color="auto"/>
              <w:left w:val="nil"/>
              <w:bottom w:val="single" w:sz="12" w:space="0" w:color="auto"/>
              <w:right w:val="single" w:sz="4" w:space="0" w:color="auto"/>
            </w:tcBorders>
            <w:shd w:val="clear" w:color="000000" w:fill="FFFFFF"/>
            <w:vAlign w:val="center"/>
            <w:hideMark/>
          </w:tcPr>
          <w:p w14:paraId="4E3EB502" w14:textId="604C5E83"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NAME</w:t>
            </w:r>
            <w:r w:rsidRPr="00AF143A">
              <w:rPr>
                <w:rFonts w:eastAsia="Times New Roman"/>
                <w:sz w:val="18"/>
                <w:szCs w:val="18"/>
              </w:rPr>
              <w:br/>
              <w:t xml:space="preserve"> (</w:t>
            </w:r>
            <w:r w:rsidR="0027555E">
              <w:rPr>
                <w:rFonts w:eastAsia="Times New Roman"/>
                <w:sz w:val="18"/>
                <w:szCs w:val="18"/>
              </w:rPr>
              <w:t>RI</w:t>
            </w:r>
            <w:r w:rsidRPr="00AF143A">
              <w:rPr>
                <w:rFonts w:eastAsia="Times New Roman"/>
                <w:sz w:val="18"/>
                <w:szCs w:val="18"/>
              </w:rPr>
              <w:t xml:space="preserve"> on 1/1/18)</w:t>
            </w:r>
          </w:p>
        </w:tc>
        <w:tc>
          <w:tcPr>
            <w:tcW w:w="990" w:type="dxa"/>
            <w:tcBorders>
              <w:top w:val="single" w:sz="4" w:space="0" w:color="auto"/>
              <w:left w:val="nil"/>
              <w:bottom w:val="single" w:sz="12" w:space="0" w:color="auto"/>
              <w:right w:val="single" w:sz="4" w:space="0" w:color="auto"/>
            </w:tcBorders>
            <w:shd w:val="clear" w:color="000000" w:fill="FFFFFF"/>
            <w:vAlign w:val="center"/>
            <w:hideMark/>
          </w:tcPr>
          <w:p w14:paraId="56B2FF2B"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DATE LEFT</w:t>
            </w:r>
          </w:p>
        </w:tc>
        <w:tc>
          <w:tcPr>
            <w:tcW w:w="1530" w:type="dxa"/>
            <w:tcBorders>
              <w:top w:val="single" w:sz="4" w:space="0" w:color="auto"/>
              <w:left w:val="nil"/>
              <w:bottom w:val="single" w:sz="12" w:space="0" w:color="auto"/>
              <w:right w:val="single" w:sz="4" w:space="0" w:color="auto"/>
            </w:tcBorders>
            <w:shd w:val="clear" w:color="000000" w:fill="FFFFFF"/>
            <w:vAlign w:val="center"/>
            <w:hideMark/>
          </w:tcPr>
          <w:p w14:paraId="2BF3EE9D"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REASON FOR LEAVING</w:t>
            </w:r>
          </w:p>
        </w:tc>
        <w:tc>
          <w:tcPr>
            <w:tcW w:w="1266" w:type="dxa"/>
            <w:tcBorders>
              <w:top w:val="single" w:sz="4" w:space="0" w:color="auto"/>
              <w:left w:val="nil"/>
              <w:bottom w:val="single" w:sz="12" w:space="0" w:color="auto"/>
              <w:right w:val="single" w:sz="4" w:space="0" w:color="auto"/>
            </w:tcBorders>
            <w:shd w:val="clear" w:color="000000" w:fill="FFFFFF"/>
            <w:vAlign w:val="center"/>
            <w:hideMark/>
          </w:tcPr>
          <w:p w14:paraId="4815B648"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COMMENTS</w:t>
            </w:r>
          </w:p>
        </w:tc>
        <w:tc>
          <w:tcPr>
            <w:tcW w:w="1614" w:type="dxa"/>
            <w:tcBorders>
              <w:top w:val="single" w:sz="4" w:space="0" w:color="auto"/>
              <w:left w:val="nil"/>
              <w:bottom w:val="single" w:sz="12" w:space="0" w:color="auto"/>
              <w:right w:val="single" w:sz="4" w:space="0" w:color="auto"/>
            </w:tcBorders>
            <w:shd w:val="clear" w:color="000000" w:fill="FFFFFF"/>
            <w:vAlign w:val="center"/>
            <w:hideMark/>
          </w:tcPr>
          <w:p w14:paraId="03FEB94F" w14:textId="77777777" w:rsidR="00AF143A" w:rsidRPr="00AF143A" w:rsidRDefault="00AF143A" w:rsidP="00D758D2">
            <w:pPr>
              <w:keepNext/>
              <w:ind w:left="0" w:firstLine="0"/>
              <w:jc w:val="center"/>
              <w:rPr>
                <w:rFonts w:eastAsia="Times New Roman"/>
                <w:sz w:val="18"/>
                <w:szCs w:val="18"/>
              </w:rPr>
            </w:pPr>
            <w:r w:rsidRPr="00AF143A">
              <w:rPr>
                <w:rFonts w:eastAsia="Times New Roman"/>
                <w:sz w:val="18"/>
                <w:szCs w:val="18"/>
              </w:rPr>
              <w:t xml:space="preserve">HOW FILLED </w:t>
            </w:r>
          </w:p>
        </w:tc>
      </w:tr>
      <w:tr w:rsidR="00AF143A" w:rsidRPr="00AF143A" w14:paraId="0AB5E4EC" w14:textId="77777777" w:rsidTr="00571086">
        <w:trPr>
          <w:trHeight w:val="432"/>
          <w:jc w:val="center"/>
        </w:trPr>
        <w:tc>
          <w:tcPr>
            <w:tcW w:w="655" w:type="dxa"/>
            <w:tcBorders>
              <w:top w:val="nil"/>
              <w:left w:val="single" w:sz="4" w:space="0" w:color="auto"/>
              <w:bottom w:val="single" w:sz="4" w:space="0" w:color="auto"/>
              <w:right w:val="single" w:sz="4" w:space="0" w:color="auto"/>
            </w:tcBorders>
            <w:shd w:val="clear" w:color="000000" w:fill="FFFFFF"/>
            <w:noWrap/>
            <w:vAlign w:val="center"/>
            <w:hideMark/>
          </w:tcPr>
          <w:p w14:paraId="4E6D25C5" w14:textId="77777777" w:rsidR="00AF143A" w:rsidRPr="00B5236A" w:rsidRDefault="00AF143A" w:rsidP="00594BFE">
            <w:pPr>
              <w:ind w:left="0" w:firstLine="0"/>
              <w:jc w:val="center"/>
              <w:rPr>
                <w:rFonts w:eastAsia="Times New Roman"/>
                <w:bCs/>
                <w:color w:val="000000"/>
                <w:sz w:val="18"/>
                <w:szCs w:val="18"/>
              </w:rPr>
            </w:pPr>
            <w:r w:rsidRPr="00B5236A">
              <w:rPr>
                <w:rFonts w:eastAsia="Times New Roman"/>
                <w:bCs/>
                <w:color w:val="000000"/>
                <w:sz w:val="18"/>
                <w:szCs w:val="18"/>
              </w:rPr>
              <w:t>Site</w:t>
            </w:r>
          </w:p>
        </w:tc>
        <w:tc>
          <w:tcPr>
            <w:tcW w:w="450" w:type="dxa"/>
            <w:tcBorders>
              <w:top w:val="nil"/>
              <w:left w:val="nil"/>
              <w:bottom w:val="single" w:sz="4" w:space="0" w:color="auto"/>
              <w:right w:val="single" w:sz="4" w:space="0" w:color="auto"/>
            </w:tcBorders>
            <w:shd w:val="clear" w:color="000000" w:fill="FFFFFF"/>
            <w:noWrap/>
            <w:vAlign w:val="center"/>
            <w:hideMark/>
          </w:tcPr>
          <w:p w14:paraId="4C4EE60F" w14:textId="77777777" w:rsidR="00AF143A" w:rsidRPr="00B5236A" w:rsidRDefault="00FC4442" w:rsidP="00594BFE">
            <w:pPr>
              <w:ind w:left="0" w:firstLine="0"/>
              <w:jc w:val="center"/>
              <w:rPr>
                <w:rFonts w:eastAsia="Times New Roman"/>
                <w:color w:val="000000"/>
                <w:sz w:val="18"/>
                <w:szCs w:val="18"/>
              </w:rPr>
            </w:pPr>
            <w:r w:rsidRPr="00B5236A">
              <w:rPr>
                <w:rFonts w:eastAsia="Times New Roman"/>
                <w:color w:val="000000"/>
                <w:sz w:val="18"/>
                <w:szCs w:val="18"/>
              </w:rPr>
              <w:t>#</w:t>
            </w:r>
          </w:p>
        </w:tc>
        <w:tc>
          <w:tcPr>
            <w:tcW w:w="747" w:type="dxa"/>
            <w:tcBorders>
              <w:top w:val="nil"/>
              <w:left w:val="nil"/>
              <w:bottom w:val="single" w:sz="4" w:space="0" w:color="auto"/>
              <w:right w:val="single" w:sz="4" w:space="0" w:color="auto"/>
            </w:tcBorders>
            <w:shd w:val="clear" w:color="000000" w:fill="FFFFFF"/>
            <w:noWrap/>
            <w:vAlign w:val="center"/>
            <w:hideMark/>
          </w:tcPr>
          <w:p w14:paraId="09DCB215" w14:textId="3FA6466E" w:rsidR="00AF143A" w:rsidRPr="00B5236A" w:rsidRDefault="00AF143A" w:rsidP="00594BFE">
            <w:pPr>
              <w:ind w:left="0" w:firstLine="0"/>
              <w:jc w:val="center"/>
              <w:rPr>
                <w:rFonts w:eastAsia="Times New Roman"/>
                <w:sz w:val="18"/>
                <w:szCs w:val="18"/>
              </w:rPr>
            </w:pPr>
            <w:r w:rsidRPr="00B5236A">
              <w:rPr>
                <w:rFonts w:eastAsia="Times New Roman"/>
                <w:sz w:val="18"/>
                <w:szCs w:val="18"/>
              </w:rPr>
              <w:t>SRI</w:t>
            </w:r>
            <w:r w:rsidR="00FC4442" w:rsidRPr="00B5236A">
              <w:rPr>
                <w:rFonts w:eastAsia="Times New Roman"/>
                <w:sz w:val="18"/>
                <w:szCs w:val="18"/>
              </w:rPr>
              <w:t>/RI</w:t>
            </w:r>
          </w:p>
        </w:tc>
        <w:tc>
          <w:tcPr>
            <w:tcW w:w="963" w:type="dxa"/>
            <w:tcBorders>
              <w:top w:val="nil"/>
              <w:left w:val="nil"/>
              <w:bottom w:val="single" w:sz="4" w:space="0" w:color="auto"/>
              <w:right w:val="single" w:sz="4" w:space="0" w:color="auto"/>
            </w:tcBorders>
            <w:shd w:val="clear" w:color="000000" w:fill="FFFFFF"/>
            <w:vAlign w:val="center"/>
            <w:hideMark/>
          </w:tcPr>
          <w:p w14:paraId="72A880EE" w14:textId="77777777" w:rsidR="00AF143A" w:rsidRPr="00B5236A" w:rsidRDefault="00AF143A" w:rsidP="00594BFE">
            <w:pPr>
              <w:ind w:left="0" w:firstLine="0"/>
              <w:jc w:val="center"/>
              <w:rPr>
                <w:rFonts w:eastAsia="Times New Roman"/>
                <w:sz w:val="18"/>
                <w:szCs w:val="18"/>
              </w:rPr>
            </w:pPr>
            <w:r w:rsidRPr="00B5236A">
              <w:rPr>
                <w:rFonts w:eastAsia="Times New Roman"/>
                <w:sz w:val="18"/>
                <w:szCs w:val="18"/>
              </w:rPr>
              <w:t>Staff</w:t>
            </w:r>
          </w:p>
        </w:tc>
        <w:tc>
          <w:tcPr>
            <w:tcW w:w="990" w:type="dxa"/>
            <w:tcBorders>
              <w:top w:val="nil"/>
              <w:left w:val="nil"/>
              <w:bottom w:val="single" w:sz="4" w:space="0" w:color="auto"/>
              <w:right w:val="single" w:sz="4" w:space="0" w:color="auto"/>
            </w:tcBorders>
            <w:shd w:val="clear" w:color="000000" w:fill="FFFFFF"/>
            <w:noWrap/>
            <w:vAlign w:val="center"/>
            <w:hideMark/>
          </w:tcPr>
          <w:p w14:paraId="4567183B" w14:textId="77777777" w:rsidR="00AF143A" w:rsidRPr="00B5236A" w:rsidRDefault="00FC4442" w:rsidP="00594BFE">
            <w:pPr>
              <w:ind w:left="0" w:firstLine="0"/>
              <w:jc w:val="center"/>
              <w:rPr>
                <w:rFonts w:eastAsia="Times New Roman"/>
                <w:sz w:val="18"/>
                <w:szCs w:val="18"/>
              </w:rPr>
            </w:pPr>
            <w:r w:rsidRPr="00B5236A">
              <w:rPr>
                <w:rFonts w:eastAsia="Times New Roman"/>
                <w:sz w:val="18"/>
                <w:szCs w:val="18"/>
              </w:rPr>
              <w:t>D</w:t>
            </w:r>
            <w:r w:rsidR="00AF143A" w:rsidRPr="00B5236A">
              <w:rPr>
                <w:rFonts w:eastAsia="Times New Roman"/>
                <w:sz w:val="18"/>
                <w:szCs w:val="18"/>
              </w:rPr>
              <w:t>ate</w:t>
            </w:r>
          </w:p>
        </w:tc>
        <w:tc>
          <w:tcPr>
            <w:tcW w:w="1530" w:type="dxa"/>
            <w:tcBorders>
              <w:top w:val="nil"/>
              <w:left w:val="nil"/>
              <w:bottom w:val="single" w:sz="4" w:space="0" w:color="auto"/>
              <w:right w:val="single" w:sz="4" w:space="0" w:color="auto"/>
            </w:tcBorders>
            <w:shd w:val="clear" w:color="000000" w:fill="FFFFFF"/>
            <w:noWrap/>
            <w:vAlign w:val="center"/>
            <w:hideMark/>
          </w:tcPr>
          <w:p w14:paraId="1F196D52" w14:textId="00B00899" w:rsidR="00AF143A" w:rsidRPr="00B5236A" w:rsidRDefault="00AF143A" w:rsidP="00594BFE">
            <w:pPr>
              <w:ind w:left="0" w:firstLine="0"/>
              <w:jc w:val="center"/>
              <w:rPr>
                <w:rFonts w:eastAsia="Times New Roman"/>
                <w:sz w:val="18"/>
                <w:szCs w:val="18"/>
              </w:rPr>
            </w:pPr>
            <w:r w:rsidRPr="00B5236A">
              <w:rPr>
                <w:rFonts w:eastAsia="Times New Roman"/>
                <w:sz w:val="18"/>
                <w:szCs w:val="18"/>
              </w:rPr>
              <w:t>Drop down</w:t>
            </w:r>
          </w:p>
        </w:tc>
        <w:tc>
          <w:tcPr>
            <w:tcW w:w="1266" w:type="dxa"/>
            <w:tcBorders>
              <w:top w:val="nil"/>
              <w:left w:val="nil"/>
              <w:bottom w:val="single" w:sz="4" w:space="0" w:color="auto"/>
              <w:right w:val="single" w:sz="4" w:space="0" w:color="auto"/>
            </w:tcBorders>
            <w:shd w:val="clear" w:color="000000" w:fill="FFFFFF"/>
            <w:noWrap/>
            <w:vAlign w:val="center"/>
            <w:hideMark/>
          </w:tcPr>
          <w:p w14:paraId="2D83AD1F" w14:textId="7C467413" w:rsidR="00AF143A" w:rsidRPr="00B5236A" w:rsidRDefault="00AF143A" w:rsidP="00594BFE">
            <w:pPr>
              <w:ind w:left="0" w:firstLine="0"/>
              <w:jc w:val="center"/>
              <w:rPr>
                <w:rFonts w:eastAsia="Times New Roman"/>
                <w:sz w:val="18"/>
                <w:szCs w:val="18"/>
              </w:rPr>
            </w:pPr>
          </w:p>
        </w:tc>
        <w:tc>
          <w:tcPr>
            <w:tcW w:w="1614" w:type="dxa"/>
            <w:tcBorders>
              <w:top w:val="nil"/>
              <w:left w:val="nil"/>
              <w:bottom w:val="single" w:sz="4" w:space="0" w:color="auto"/>
              <w:right w:val="single" w:sz="4" w:space="0" w:color="auto"/>
            </w:tcBorders>
            <w:shd w:val="clear" w:color="000000" w:fill="FFFFFF"/>
            <w:noWrap/>
            <w:vAlign w:val="center"/>
            <w:hideMark/>
          </w:tcPr>
          <w:p w14:paraId="2F9538EF" w14:textId="35DFFA56" w:rsidR="00AF143A" w:rsidRPr="00B5236A" w:rsidRDefault="00AF143A" w:rsidP="00594BFE">
            <w:pPr>
              <w:ind w:left="0" w:firstLine="0"/>
              <w:jc w:val="center"/>
              <w:rPr>
                <w:rFonts w:eastAsia="Times New Roman"/>
                <w:sz w:val="18"/>
                <w:szCs w:val="18"/>
              </w:rPr>
            </w:pPr>
            <w:r w:rsidRPr="00B5236A">
              <w:rPr>
                <w:rFonts w:eastAsia="Times New Roman"/>
                <w:sz w:val="18"/>
                <w:szCs w:val="18"/>
              </w:rPr>
              <w:t>Drop down</w:t>
            </w:r>
          </w:p>
        </w:tc>
      </w:tr>
    </w:tbl>
    <w:p w14:paraId="7F1BD8C5" w14:textId="1C9318A6" w:rsidR="00D220CD" w:rsidRDefault="00D220CD" w:rsidP="001C0B35">
      <w:pPr>
        <w:pStyle w:val="BodyText3"/>
        <w:keepNext/>
        <w:spacing w:after="0"/>
      </w:pPr>
    </w:p>
    <w:tbl>
      <w:tblPr>
        <w:tblW w:w="7514" w:type="dxa"/>
        <w:jc w:val="center"/>
        <w:tblLook w:val="04A0" w:firstRow="1" w:lastRow="0" w:firstColumn="1" w:lastColumn="0" w:noHBand="0" w:noVBand="1"/>
      </w:tblPr>
      <w:tblGrid>
        <w:gridCol w:w="1820"/>
        <w:gridCol w:w="1240"/>
        <w:gridCol w:w="1760"/>
        <w:gridCol w:w="1347"/>
        <w:gridCol w:w="1347"/>
      </w:tblGrid>
      <w:tr w:rsidR="005710A6" w:rsidRPr="00AF143A" w14:paraId="14E76D9B" w14:textId="77777777" w:rsidTr="00104FF1">
        <w:trPr>
          <w:trHeight w:val="1545"/>
          <w:jc w:val="center"/>
        </w:trPr>
        <w:tc>
          <w:tcPr>
            <w:tcW w:w="1820"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6A57EFC1" w14:textId="77777777" w:rsidR="005710A6" w:rsidRPr="00AF143A" w:rsidRDefault="005710A6" w:rsidP="00D758D2">
            <w:pPr>
              <w:keepNext/>
              <w:ind w:left="0" w:firstLine="0"/>
              <w:jc w:val="center"/>
              <w:rPr>
                <w:rFonts w:eastAsia="Times New Roman"/>
                <w:sz w:val="18"/>
                <w:szCs w:val="18"/>
              </w:rPr>
            </w:pPr>
            <w:r w:rsidRPr="00AF143A">
              <w:rPr>
                <w:rFonts w:eastAsia="Times New Roman"/>
                <w:sz w:val="18"/>
                <w:szCs w:val="18"/>
              </w:rPr>
              <w:t>NAME OF PERMANENT RELIEF</w:t>
            </w:r>
          </w:p>
        </w:tc>
        <w:tc>
          <w:tcPr>
            <w:tcW w:w="1240" w:type="dxa"/>
            <w:tcBorders>
              <w:top w:val="single" w:sz="4" w:space="0" w:color="auto"/>
              <w:left w:val="nil"/>
              <w:bottom w:val="single" w:sz="12" w:space="0" w:color="auto"/>
              <w:right w:val="single" w:sz="4" w:space="0" w:color="auto"/>
            </w:tcBorders>
            <w:shd w:val="clear" w:color="000000" w:fill="FFFFFF"/>
            <w:vAlign w:val="center"/>
            <w:hideMark/>
          </w:tcPr>
          <w:p w14:paraId="4A95B86C" w14:textId="77777777" w:rsidR="005710A6" w:rsidRPr="00AF143A" w:rsidRDefault="005710A6" w:rsidP="00D758D2">
            <w:pPr>
              <w:keepNext/>
              <w:ind w:left="0" w:firstLine="0"/>
              <w:jc w:val="center"/>
              <w:rPr>
                <w:rFonts w:eastAsia="Times New Roman"/>
                <w:sz w:val="18"/>
                <w:szCs w:val="18"/>
              </w:rPr>
            </w:pPr>
            <w:r w:rsidRPr="00AF143A">
              <w:rPr>
                <w:rFonts w:eastAsia="Times New Roman"/>
                <w:sz w:val="18"/>
                <w:szCs w:val="18"/>
              </w:rPr>
              <w:t>START DATE (Reported to Site)</w:t>
            </w:r>
          </w:p>
        </w:tc>
        <w:tc>
          <w:tcPr>
            <w:tcW w:w="1760" w:type="dxa"/>
            <w:tcBorders>
              <w:top w:val="single" w:sz="4" w:space="0" w:color="auto"/>
              <w:left w:val="nil"/>
              <w:bottom w:val="single" w:sz="12" w:space="0" w:color="auto"/>
              <w:right w:val="single" w:sz="4" w:space="0" w:color="auto"/>
            </w:tcBorders>
            <w:shd w:val="clear" w:color="000000" w:fill="FFFFFF"/>
            <w:vAlign w:val="center"/>
            <w:hideMark/>
          </w:tcPr>
          <w:p w14:paraId="6CD0E3FE" w14:textId="77777777" w:rsidR="005710A6" w:rsidRPr="00AF143A" w:rsidRDefault="005710A6" w:rsidP="00D758D2">
            <w:pPr>
              <w:keepNext/>
              <w:ind w:left="0" w:firstLine="0"/>
              <w:jc w:val="center"/>
              <w:rPr>
                <w:rFonts w:eastAsia="Times New Roman"/>
                <w:sz w:val="18"/>
                <w:szCs w:val="18"/>
              </w:rPr>
            </w:pPr>
            <w:r w:rsidRPr="00AF143A">
              <w:rPr>
                <w:rFonts w:eastAsia="Times New Roman"/>
                <w:sz w:val="18"/>
                <w:szCs w:val="18"/>
              </w:rPr>
              <w:t>LAST DUTY STATION</w:t>
            </w:r>
          </w:p>
        </w:tc>
        <w:tc>
          <w:tcPr>
            <w:tcW w:w="1347" w:type="dxa"/>
            <w:tcBorders>
              <w:top w:val="single" w:sz="4" w:space="0" w:color="auto"/>
              <w:left w:val="nil"/>
              <w:bottom w:val="single" w:sz="12" w:space="0" w:color="auto"/>
              <w:right w:val="single" w:sz="4" w:space="0" w:color="auto"/>
            </w:tcBorders>
            <w:shd w:val="clear" w:color="000000" w:fill="FFFFFF"/>
            <w:vAlign w:val="center"/>
          </w:tcPr>
          <w:p w14:paraId="60892525" w14:textId="7919C681" w:rsidR="005710A6" w:rsidRPr="00AF143A" w:rsidRDefault="00881802" w:rsidP="00D758D2">
            <w:pPr>
              <w:keepNext/>
              <w:ind w:left="0" w:firstLine="0"/>
              <w:jc w:val="center"/>
              <w:rPr>
                <w:rFonts w:eastAsia="Times New Roman"/>
                <w:sz w:val="18"/>
                <w:szCs w:val="18"/>
              </w:rPr>
            </w:pPr>
            <w:r>
              <w:rPr>
                <w:rFonts w:eastAsia="Times New Roman"/>
                <w:sz w:val="18"/>
                <w:szCs w:val="18"/>
              </w:rPr>
              <w:t>GAP DURING YEAR</w:t>
            </w:r>
          </w:p>
        </w:tc>
        <w:tc>
          <w:tcPr>
            <w:tcW w:w="1347"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24C78288" w14:textId="1B30EBA1" w:rsidR="005710A6" w:rsidRPr="00AF143A" w:rsidRDefault="005710A6" w:rsidP="00D758D2">
            <w:pPr>
              <w:keepNext/>
              <w:ind w:left="0" w:firstLine="0"/>
              <w:jc w:val="center"/>
              <w:rPr>
                <w:rFonts w:eastAsia="Times New Roman"/>
                <w:sz w:val="18"/>
                <w:szCs w:val="18"/>
              </w:rPr>
            </w:pPr>
            <w:r>
              <w:rPr>
                <w:rFonts w:eastAsia="Times New Roman"/>
                <w:sz w:val="18"/>
                <w:szCs w:val="18"/>
              </w:rPr>
              <w:t xml:space="preserve">TOTAL </w:t>
            </w:r>
            <w:r w:rsidRPr="00AF143A">
              <w:rPr>
                <w:rFonts w:eastAsia="Times New Roman"/>
                <w:sz w:val="18"/>
                <w:szCs w:val="18"/>
              </w:rPr>
              <w:t>PERMANENT GAP</w:t>
            </w:r>
          </w:p>
        </w:tc>
      </w:tr>
      <w:tr w:rsidR="005710A6" w:rsidRPr="00AF143A" w14:paraId="08D11BE0" w14:textId="77777777" w:rsidTr="00571086">
        <w:trPr>
          <w:trHeight w:val="432"/>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14:paraId="0D6490C1" w14:textId="77777777" w:rsidR="005710A6" w:rsidRPr="00594BFE" w:rsidRDefault="005710A6" w:rsidP="00571086">
            <w:pPr>
              <w:ind w:left="0" w:firstLine="0"/>
              <w:jc w:val="center"/>
              <w:rPr>
                <w:rFonts w:eastAsia="Times New Roman"/>
                <w:sz w:val="18"/>
                <w:szCs w:val="18"/>
                <w:u w:val="single"/>
              </w:rPr>
            </w:pPr>
            <w:r w:rsidRPr="00594BFE">
              <w:rPr>
                <w:rFonts w:eastAsia="Times New Roman"/>
                <w:sz w:val="18"/>
                <w:szCs w:val="18"/>
                <w:u w:val="single"/>
              </w:rPr>
              <w:t>Staff 2</w:t>
            </w:r>
          </w:p>
        </w:tc>
        <w:tc>
          <w:tcPr>
            <w:tcW w:w="1240" w:type="dxa"/>
            <w:tcBorders>
              <w:top w:val="nil"/>
              <w:left w:val="nil"/>
              <w:bottom w:val="single" w:sz="4" w:space="0" w:color="auto"/>
              <w:right w:val="single" w:sz="4" w:space="0" w:color="auto"/>
            </w:tcBorders>
            <w:shd w:val="clear" w:color="000000" w:fill="FFFFFF"/>
            <w:noWrap/>
            <w:vAlign w:val="center"/>
            <w:hideMark/>
          </w:tcPr>
          <w:p w14:paraId="6611ED7D" w14:textId="77777777" w:rsidR="005710A6" w:rsidRPr="00594BFE" w:rsidRDefault="005710A6" w:rsidP="00571086">
            <w:pPr>
              <w:ind w:left="0" w:firstLine="0"/>
              <w:jc w:val="center"/>
              <w:rPr>
                <w:rFonts w:eastAsia="Times New Roman"/>
                <w:sz w:val="18"/>
                <w:szCs w:val="18"/>
                <w:u w:val="single"/>
              </w:rPr>
            </w:pPr>
            <w:r w:rsidRPr="00594BFE">
              <w:rPr>
                <w:rFonts w:eastAsia="Times New Roman"/>
                <w:sz w:val="18"/>
                <w:szCs w:val="18"/>
                <w:u w:val="single"/>
              </w:rPr>
              <w:t>Date</w:t>
            </w:r>
          </w:p>
        </w:tc>
        <w:tc>
          <w:tcPr>
            <w:tcW w:w="1760" w:type="dxa"/>
            <w:tcBorders>
              <w:top w:val="nil"/>
              <w:left w:val="nil"/>
              <w:bottom w:val="single" w:sz="4" w:space="0" w:color="auto"/>
              <w:right w:val="single" w:sz="4" w:space="0" w:color="auto"/>
            </w:tcBorders>
            <w:shd w:val="clear" w:color="000000" w:fill="FFFFFF"/>
            <w:noWrap/>
            <w:vAlign w:val="center"/>
            <w:hideMark/>
          </w:tcPr>
          <w:p w14:paraId="58D0C926" w14:textId="77777777" w:rsidR="005710A6" w:rsidRPr="00594BFE" w:rsidRDefault="005710A6" w:rsidP="00571086">
            <w:pPr>
              <w:ind w:left="0" w:firstLine="0"/>
              <w:jc w:val="center"/>
              <w:rPr>
                <w:rFonts w:eastAsia="Times New Roman"/>
                <w:sz w:val="18"/>
                <w:szCs w:val="18"/>
                <w:u w:val="single"/>
              </w:rPr>
            </w:pPr>
            <w:r w:rsidRPr="00594BFE">
              <w:rPr>
                <w:rFonts w:eastAsia="Times New Roman"/>
                <w:sz w:val="18"/>
                <w:szCs w:val="18"/>
                <w:u w:val="single"/>
              </w:rPr>
              <w:t>Free text</w:t>
            </w:r>
          </w:p>
        </w:tc>
        <w:tc>
          <w:tcPr>
            <w:tcW w:w="1347" w:type="dxa"/>
            <w:tcBorders>
              <w:top w:val="single" w:sz="12" w:space="0" w:color="auto"/>
              <w:left w:val="nil"/>
              <w:bottom w:val="single" w:sz="4" w:space="0" w:color="auto"/>
              <w:right w:val="single" w:sz="4" w:space="0" w:color="auto"/>
            </w:tcBorders>
            <w:shd w:val="clear" w:color="000000" w:fill="FFFFFF"/>
            <w:vAlign w:val="center"/>
          </w:tcPr>
          <w:p w14:paraId="0A455EF5" w14:textId="0AEF083F" w:rsidR="005710A6" w:rsidRPr="00594BFE" w:rsidRDefault="005710A6" w:rsidP="00571086">
            <w:pPr>
              <w:ind w:left="0" w:firstLine="0"/>
              <w:jc w:val="center"/>
              <w:rPr>
                <w:rFonts w:eastAsia="Times New Roman"/>
                <w:sz w:val="18"/>
                <w:szCs w:val="18"/>
              </w:rPr>
            </w:pPr>
            <w:r w:rsidRPr="00594BFE">
              <w:rPr>
                <w:rFonts w:eastAsia="Times New Roman"/>
                <w:sz w:val="18"/>
                <w:szCs w:val="18"/>
              </w:rPr>
              <w:t>Calculated</w:t>
            </w:r>
          </w:p>
        </w:tc>
        <w:tc>
          <w:tcPr>
            <w:tcW w:w="1347" w:type="dxa"/>
            <w:tcBorders>
              <w:top w:val="nil"/>
              <w:left w:val="single" w:sz="4" w:space="0" w:color="auto"/>
              <w:bottom w:val="single" w:sz="4" w:space="0" w:color="auto"/>
              <w:right w:val="single" w:sz="4" w:space="0" w:color="auto"/>
            </w:tcBorders>
            <w:shd w:val="clear" w:color="000000" w:fill="FFFFFF"/>
            <w:noWrap/>
            <w:vAlign w:val="center"/>
            <w:hideMark/>
          </w:tcPr>
          <w:p w14:paraId="5CC1907E" w14:textId="5EFF49B4" w:rsidR="005710A6" w:rsidRPr="00594BFE" w:rsidRDefault="005710A6" w:rsidP="00571086">
            <w:pPr>
              <w:ind w:left="0" w:firstLine="0"/>
              <w:jc w:val="center"/>
              <w:rPr>
                <w:rFonts w:eastAsia="Times New Roman"/>
                <w:sz w:val="18"/>
                <w:szCs w:val="18"/>
              </w:rPr>
            </w:pPr>
            <w:r w:rsidRPr="00594BFE">
              <w:rPr>
                <w:rFonts w:eastAsia="Times New Roman"/>
                <w:sz w:val="18"/>
                <w:szCs w:val="18"/>
              </w:rPr>
              <w:t>Calculated</w:t>
            </w:r>
          </w:p>
        </w:tc>
      </w:tr>
    </w:tbl>
    <w:p w14:paraId="59271BA4" w14:textId="77777777" w:rsidR="00132439" w:rsidRDefault="00132439" w:rsidP="001C0B35">
      <w:pPr>
        <w:pStyle w:val="BodyText3"/>
        <w:spacing w:after="0"/>
      </w:pPr>
    </w:p>
    <w:p w14:paraId="4C5C566B" w14:textId="77777777" w:rsidR="00132439" w:rsidRDefault="00132439" w:rsidP="00C0015E">
      <w:pPr>
        <w:pStyle w:val="BodyText3"/>
      </w:pPr>
      <w:r>
        <w:t xml:space="preserve">Where: </w:t>
      </w:r>
    </w:p>
    <w:p w14:paraId="072183F3" w14:textId="69483675" w:rsidR="00132439" w:rsidRDefault="00132439" w:rsidP="00C0015E">
      <w:pPr>
        <w:pStyle w:val="ListBullet3"/>
      </w:pPr>
      <w:r>
        <w:t>Date Left</w:t>
      </w:r>
      <w:r w:rsidR="00391688">
        <w:t xml:space="preserve">: </w:t>
      </w:r>
      <w:r>
        <w:t>T</w:t>
      </w:r>
      <w:r w:rsidRPr="00C86A76">
        <w:t xml:space="preserve">he </w:t>
      </w:r>
      <w:r>
        <w:t xml:space="preserve">date the permanent </w:t>
      </w:r>
      <w:r w:rsidR="0027555E">
        <w:t>RI</w:t>
      </w:r>
      <w:r w:rsidRPr="00C86A76">
        <w:t xml:space="preserve"> </w:t>
      </w:r>
      <w:r>
        <w:t xml:space="preserve">left the </w:t>
      </w:r>
      <w:r w:rsidRPr="00C86A76">
        <w:t>current site</w:t>
      </w:r>
      <w:r>
        <w:t xml:space="preserve"> (may be prior to the calendar year being examined)</w:t>
      </w:r>
      <w:r w:rsidR="00391688">
        <w:t xml:space="preserve">. </w:t>
      </w:r>
      <w:r>
        <w:t>The Date Left is considered the date of turnover used in the analysis</w:t>
      </w:r>
      <w:r w:rsidR="0013264D">
        <w:t xml:space="preserve"> and should be the date found on Standard Form (SF) 52</w:t>
      </w:r>
      <w:r>
        <w:t>.</w:t>
      </w:r>
    </w:p>
    <w:p w14:paraId="5AD49C18" w14:textId="3C98F21F" w:rsidR="00132439" w:rsidRDefault="00132439" w:rsidP="001E0FF7">
      <w:pPr>
        <w:pStyle w:val="ListBullet3"/>
        <w:tabs>
          <w:tab w:val="clear" w:pos="1080"/>
        </w:tabs>
      </w:pPr>
      <w:r>
        <w:t>Start Date</w:t>
      </w:r>
      <w:r w:rsidR="00391688">
        <w:t xml:space="preserve">: </w:t>
      </w:r>
      <w:r>
        <w:t>T</w:t>
      </w:r>
      <w:r w:rsidRPr="00C86A76">
        <w:t xml:space="preserve">he </w:t>
      </w:r>
      <w:r>
        <w:t xml:space="preserve">date the permanent </w:t>
      </w:r>
      <w:r w:rsidR="0027555E">
        <w:t>RI</w:t>
      </w:r>
      <w:r w:rsidRPr="00C86A76">
        <w:t xml:space="preserve"> </w:t>
      </w:r>
      <w:r>
        <w:t xml:space="preserve">reported to the </w:t>
      </w:r>
      <w:r w:rsidRPr="00C86A76">
        <w:t>site</w:t>
      </w:r>
      <w:r w:rsidR="00A03D4B">
        <w:t xml:space="preserve"> and should be the date found on Standard Form (SF) 52.</w:t>
      </w:r>
    </w:p>
    <w:p w14:paraId="68E6B2FD" w14:textId="039AF2D3" w:rsidR="00881802" w:rsidRDefault="00881802" w:rsidP="001E0FF7">
      <w:pPr>
        <w:pStyle w:val="ListBullet3"/>
        <w:tabs>
          <w:tab w:val="clear" w:pos="1080"/>
        </w:tabs>
      </w:pPr>
      <w:r>
        <w:t xml:space="preserve">Gap During Year: </w:t>
      </w:r>
      <w:r w:rsidRPr="00881802">
        <w:t xml:space="preserve">The time when there is no permanently stationed </w:t>
      </w:r>
      <w:r w:rsidR="0027555E">
        <w:t>RI</w:t>
      </w:r>
      <w:r w:rsidRPr="00881802">
        <w:t xml:space="preserve"> assigned to the site</w:t>
      </w:r>
      <w:r w:rsidR="00723AE3">
        <w:t xml:space="preserve"> within the calendar year. </w:t>
      </w:r>
      <w:r w:rsidR="00723AE3" w:rsidRPr="00723AE3">
        <w:t xml:space="preserve">Includes all time when </w:t>
      </w:r>
      <w:r w:rsidR="0027555E">
        <w:t>RI</w:t>
      </w:r>
      <w:r w:rsidR="00723AE3" w:rsidRPr="00723AE3">
        <w:t xml:space="preserve"> backfilling occurs using temporary assignments or when position gapping occurs. Staff temporarily assigned to the site to provide site coverage using SF-52 are not considered permanent </w:t>
      </w:r>
      <w:r w:rsidR="00A034A1">
        <w:t>for the purposes of this metric</w:t>
      </w:r>
      <w:r w:rsidR="00723AE3" w:rsidRPr="00723AE3">
        <w:t>.</w:t>
      </w:r>
    </w:p>
    <w:p w14:paraId="1A9F7D59" w14:textId="79162874" w:rsidR="00812BFA" w:rsidRDefault="00AE2D36" w:rsidP="00812BFA">
      <w:pPr>
        <w:pStyle w:val="BodyText4"/>
      </w:pPr>
      <w:r>
        <w:t>Permanent</w:t>
      </w:r>
      <w:r w:rsidR="00132439">
        <w:t xml:space="preserve"> Gap</w:t>
      </w:r>
      <w:r w:rsidR="00391688">
        <w:t xml:space="preserve">: </w:t>
      </w:r>
      <w:r w:rsidR="00132439">
        <w:t xml:space="preserve">The time when there is no permanently stationed </w:t>
      </w:r>
      <w:r w:rsidR="0027555E">
        <w:t>RI</w:t>
      </w:r>
      <w:r w:rsidR="00132439">
        <w:t xml:space="preserve"> assigned to the site</w:t>
      </w:r>
      <w:r w:rsidR="00391688">
        <w:t xml:space="preserve">. </w:t>
      </w:r>
      <w:r w:rsidR="000D5E01">
        <w:t>This i</w:t>
      </w:r>
      <w:r w:rsidR="00132439">
        <w:t xml:space="preserve">ncludes all time when </w:t>
      </w:r>
      <w:r w:rsidR="0027555E">
        <w:t>RI</w:t>
      </w:r>
      <w:r w:rsidR="00132439">
        <w:t xml:space="preserve"> backfilling </w:t>
      </w:r>
      <w:r w:rsidR="0013264D">
        <w:t>occurs</w:t>
      </w:r>
      <w:r w:rsidR="00132439">
        <w:t xml:space="preserve"> using temporary assignments or </w:t>
      </w:r>
      <w:r>
        <w:t xml:space="preserve">when position </w:t>
      </w:r>
      <w:r w:rsidR="00132439">
        <w:t>gapping occurs</w:t>
      </w:r>
      <w:r w:rsidR="00391688">
        <w:t xml:space="preserve">. </w:t>
      </w:r>
      <w:r w:rsidR="00A03D4B">
        <w:t xml:space="preserve">Staff temporarily assigned to the site to provide site coverage using SF-52 are not considered permanent </w:t>
      </w:r>
      <w:r w:rsidR="00A034A1">
        <w:t>for the purposes of this metric</w:t>
      </w:r>
      <w:r w:rsidR="00A03D4B">
        <w:t>.</w:t>
      </w:r>
    </w:p>
    <w:p w14:paraId="43258790" w14:textId="6B0C5140" w:rsidR="002C1AE1" w:rsidRDefault="00AE2D36" w:rsidP="00B55A8A">
      <w:pPr>
        <w:pStyle w:val="BodyText3"/>
        <w:keepNext/>
      </w:pPr>
      <w:r>
        <w:t>The program office will s</w:t>
      </w:r>
      <w:r w:rsidR="00205AA0">
        <w:t>ummarize data collections and trends</w:t>
      </w:r>
      <w:r w:rsidR="00BA4711">
        <w:t xml:space="preserve"> as follows:</w:t>
      </w:r>
    </w:p>
    <w:p w14:paraId="3AF348DB" w14:textId="24A4B711" w:rsidR="002C1AE1" w:rsidRDefault="002C1AE1" w:rsidP="00B55A8A">
      <w:pPr>
        <w:pStyle w:val="ListBullet3"/>
        <w:tabs>
          <w:tab w:val="clear" w:pos="1080"/>
        </w:tabs>
      </w:pPr>
      <w:r>
        <w:t>For RIs, turnover</w:t>
      </w:r>
      <w:r w:rsidR="00C56A77">
        <w:t xml:space="preserve">s </w:t>
      </w:r>
      <w:r w:rsidR="005B0C5F">
        <w:t>graph</w:t>
      </w:r>
      <w:r w:rsidR="003010CF">
        <w:t xml:space="preserve"> </w:t>
      </w:r>
      <w:r w:rsidR="005B0C5F">
        <w:t xml:space="preserve">by year </w:t>
      </w:r>
      <w:r>
        <w:t>the number of Lateral Site Transfers, RIs Promoted to SRI, Promotions to non-resident, Retire</w:t>
      </w:r>
      <w:r w:rsidR="00C96340">
        <w:t>ments, and Resignations</w:t>
      </w:r>
    </w:p>
    <w:p w14:paraId="5DAE53D5" w14:textId="30CAEF09" w:rsidR="00C96340" w:rsidRDefault="00C96340" w:rsidP="00B55A8A">
      <w:pPr>
        <w:pStyle w:val="ListBullet3"/>
        <w:tabs>
          <w:tab w:val="clear" w:pos="1080"/>
        </w:tabs>
      </w:pPr>
      <w:r>
        <w:t>For SRIs, turnover</w:t>
      </w:r>
      <w:r w:rsidR="00C56A77">
        <w:t>s</w:t>
      </w:r>
      <w:r>
        <w:t xml:space="preserve"> </w:t>
      </w:r>
      <w:r w:rsidR="005B0C5F">
        <w:t xml:space="preserve">graph </w:t>
      </w:r>
      <w:r w:rsidR="003010CF">
        <w:t xml:space="preserve">by </w:t>
      </w:r>
      <w:r>
        <w:t>year the number of Lateral Site Transfers, Promotions to non-resident, Retirements, and Resignations</w:t>
      </w:r>
    </w:p>
    <w:p w14:paraId="4DE53034" w14:textId="7B9C96F8" w:rsidR="00C56A77" w:rsidRDefault="003010CF" w:rsidP="00B55A8A">
      <w:pPr>
        <w:pStyle w:val="ListBullet3"/>
        <w:tabs>
          <w:tab w:val="clear" w:pos="1080"/>
        </w:tabs>
      </w:pPr>
      <w:r>
        <w:t>Graph by year the t</w:t>
      </w:r>
      <w:r w:rsidR="00C56A77">
        <w:t>otal gap days divide</w:t>
      </w:r>
      <w:r w:rsidR="005B0C5F">
        <w:t>d</w:t>
      </w:r>
      <w:r w:rsidR="00C56A77">
        <w:t xml:space="preserve"> </w:t>
      </w:r>
      <w:r w:rsidR="005B0C5F">
        <w:t xml:space="preserve">by the </w:t>
      </w:r>
      <w:r w:rsidR="00C56A77">
        <w:t>fully staffed days</w:t>
      </w:r>
      <w:r>
        <w:t xml:space="preserve"> (after pilot)</w:t>
      </w:r>
      <w:r w:rsidR="005B0C5F">
        <w:t xml:space="preserve">. </w:t>
      </w:r>
    </w:p>
    <w:p w14:paraId="322BFB89" w14:textId="6EC9A2FD" w:rsidR="00205AA0" w:rsidRDefault="001C5B66" w:rsidP="008B392B">
      <w:pPr>
        <w:pStyle w:val="BodyText3"/>
      </w:pPr>
      <w:r>
        <w:t>The program office will s</w:t>
      </w:r>
      <w:r w:rsidR="00205AA0">
        <w:t>ummarize data collections and trends</w:t>
      </w:r>
      <w:r w:rsidR="00BA4711">
        <w:t xml:space="preserve"> in the analysis report</w:t>
      </w:r>
      <w:r w:rsidR="00205AA0">
        <w:t>.</w:t>
      </w:r>
    </w:p>
    <w:p w14:paraId="08C72D49" w14:textId="4ED0F9CF" w:rsidR="008B7E30" w:rsidRPr="00F4651D" w:rsidRDefault="008621CE" w:rsidP="005B0A3E">
      <w:pPr>
        <w:pStyle w:val="BodyText"/>
        <w:keepNext/>
        <w:numPr>
          <w:ilvl w:val="0"/>
          <w:numId w:val="23"/>
        </w:numPr>
        <w:rPr>
          <w:u w:val="single"/>
        </w:rPr>
      </w:pPr>
      <w:r w:rsidRPr="00F4651D">
        <w:rPr>
          <w:u w:val="single"/>
        </w:rPr>
        <w:lastRenderedPageBreak/>
        <w:t>Senior Resident Inspector and Resident Inspector Position Filling</w:t>
      </w:r>
    </w:p>
    <w:p w14:paraId="7696EB53" w14:textId="230898B2" w:rsidR="00411AD5" w:rsidRDefault="002F2309" w:rsidP="006B4A70">
      <w:pPr>
        <w:pStyle w:val="BodyText3"/>
      </w:pPr>
      <w:r>
        <w:t>R</w:t>
      </w:r>
      <w:r w:rsidR="00C43C81">
        <w:t>egions e</w:t>
      </w:r>
      <w:r w:rsidR="000A28AE">
        <w:t xml:space="preserve">nter the information </w:t>
      </w:r>
      <w:r w:rsidR="00C43C81">
        <w:t xml:space="preserve">under the Year Data (e.g., 2018 Data) </w:t>
      </w:r>
      <w:r w:rsidR="00411AD5" w:rsidRPr="00F00A98">
        <w:t xml:space="preserve">as </w:t>
      </w:r>
      <w:r w:rsidR="00F86D04" w:rsidRPr="00F00A98">
        <w:t>appropriate</w:t>
      </w:r>
      <w:r w:rsidR="00391688">
        <w:t xml:space="preserve">. </w:t>
      </w:r>
      <w:r w:rsidR="000A28AE">
        <w:t>Leave fields blank when not applicable.</w:t>
      </w:r>
    </w:p>
    <w:p w14:paraId="1796A091" w14:textId="1BD6AFD2" w:rsidR="00437FDD" w:rsidRPr="008B392B" w:rsidRDefault="00437FDD" w:rsidP="008B392B">
      <w:pPr>
        <w:pStyle w:val="BodyText"/>
        <w:keepNext/>
        <w:jc w:val="center"/>
        <w:rPr>
          <w:u w:val="single"/>
        </w:rPr>
      </w:pPr>
      <w:r w:rsidRPr="008B392B">
        <w:rPr>
          <w:u w:val="single"/>
        </w:rPr>
        <w:t xml:space="preserve">Table </w:t>
      </w:r>
      <w:r w:rsidR="00BD24E3" w:rsidRPr="008B392B">
        <w:rPr>
          <w:u w:val="single"/>
        </w:rPr>
        <w:t>2</w:t>
      </w:r>
      <w:r w:rsidR="00391688" w:rsidRPr="008B392B">
        <w:rPr>
          <w:u w:val="single"/>
        </w:rPr>
        <w:t xml:space="preserve">: </w:t>
      </w:r>
      <w:r w:rsidR="0027555E">
        <w:rPr>
          <w:u w:val="single"/>
        </w:rPr>
        <w:t>RI</w:t>
      </w:r>
      <w:r w:rsidRPr="008B392B">
        <w:rPr>
          <w:u w:val="single"/>
        </w:rPr>
        <w:t xml:space="preserve"> Position Filling</w:t>
      </w:r>
    </w:p>
    <w:tbl>
      <w:tblPr>
        <w:tblW w:w="8187" w:type="dxa"/>
        <w:jc w:val="center"/>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tblLook w:val="04A0" w:firstRow="1" w:lastRow="0" w:firstColumn="1" w:lastColumn="0" w:noHBand="0" w:noVBand="1"/>
      </w:tblPr>
      <w:tblGrid>
        <w:gridCol w:w="1347"/>
        <w:gridCol w:w="1440"/>
        <w:gridCol w:w="1440"/>
        <w:gridCol w:w="1980"/>
        <w:gridCol w:w="1980"/>
      </w:tblGrid>
      <w:tr w:rsidR="00D17DDD" w:rsidRPr="002C62A6" w14:paraId="61B683B0" w14:textId="3850A0E8" w:rsidTr="00A17C25">
        <w:trPr>
          <w:trHeight w:val="1494"/>
          <w:jc w:val="center"/>
        </w:trPr>
        <w:tc>
          <w:tcPr>
            <w:tcW w:w="1347" w:type="dxa"/>
            <w:shd w:val="clear" w:color="auto" w:fill="auto"/>
            <w:vAlign w:val="center"/>
            <w:hideMark/>
          </w:tcPr>
          <w:p w14:paraId="089A9413" w14:textId="77777777" w:rsidR="00D17DDD" w:rsidRPr="002C62A6" w:rsidRDefault="00D17DDD" w:rsidP="008B392B">
            <w:pPr>
              <w:ind w:left="0" w:firstLine="0"/>
              <w:jc w:val="center"/>
              <w:rPr>
                <w:rFonts w:eastAsia="Times New Roman"/>
                <w:sz w:val="18"/>
                <w:szCs w:val="18"/>
              </w:rPr>
            </w:pPr>
            <w:r>
              <w:rPr>
                <w:sz w:val="18"/>
                <w:szCs w:val="18"/>
              </w:rPr>
              <w:t>NUMBER OF STAFF USED TO COVER PERMANENT GAP</w:t>
            </w:r>
          </w:p>
        </w:tc>
        <w:tc>
          <w:tcPr>
            <w:tcW w:w="1440" w:type="dxa"/>
            <w:vAlign w:val="center"/>
          </w:tcPr>
          <w:p w14:paraId="5A2E7738" w14:textId="3DAFE859" w:rsidR="00D17DDD" w:rsidRDefault="00333BB0" w:rsidP="00D17DDD">
            <w:pPr>
              <w:ind w:left="0" w:firstLine="0"/>
              <w:jc w:val="center"/>
              <w:rPr>
                <w:sz w:val="18"/>
                <w:szCs w:val="18"/>
              </w:rPr>
            </w:pPr>
            <w:ins w:id="5" w:author="Author">
              <w:r>
                <w:rPr>
                  <w:sz w:val="18"/>
                  <w:szCs w:val="18"/>
                </w:rPr>
                <w:t>COST TO COVER</w:t>
              </w:r>
            </w:ins>
          </w:p>
        </w:tc>
        <w:tc>
          <w:tcPr>
            <w:tcW w:w="1440" w:type="dxa"/>
            <w:shd w:val="clear" w:color="auto" w:fill="auto"/>
            <w:vAlign w:val="center"/>
            <w:hideMark/>
          </w:tcPr>
          <w:p w14:paraId="2D2F55A0" w14:textId="7B572B8B" w:rsidR="00D17DDD" w:rsidRPr="002C62A6" w:rsidRDefault="00D17DDD" w:rsidP="008B392B">
            <w:pPr>
              <w:ind w:left="0" w:firstLine="0"/>
              <w:jc w:val="center"/>
              <w:rPr>
                <w:rFonts w:eastAsia="Times New Roman"/>
                <w:sz w:val="18"/>
                <w:szCs w:val="18"/>
              </w:rPr>
            </w:pPr>
            <w:r>
              <w:rPr>
                <w:sz w:val="18"/>
                <w:szCs w:val="18"/>
              </w:rPr>
              <w:t xml:space="preserve">COMMENTS ON FILLINGS </w:t>
            </w:r>
            <w:r>
              <w:rPr>
                <w:sz w:val="18"/>
                <w:szCs w:val="18"/>
              </w:rPr>
              <w:br/>
              <w:t>(Describe Challenges)</w:t>
            </w:r>
          </w:p>
        </w:tc>
        <w:tc>
          <w:tcPr>
            <w:tcW w:w="1980" w:type="dxa"/>
            <w:shd w:val="clear" w:color="auto" w:fill="auto"/>
            <w:vAlign w:val="center"/>
            <w:hideMark/>
          </w:tcPr>
          <w:p w14:paraId="0BF4A1DC" w14:textId="6F507417" w:rsidR="00D17DDD" w:rsidRPr="002C62A6" w:rsidRDefault="00D17DDD" w:rsidP="008B392B">
            <w:pPr>
              <w:ind w:left="0" w:firstLine="0"/>
              <w:jc w:val="center"/>
              <w:rPr>
                <w:rFonts w:eastAsia="Times New Roman"/>
                <w:sz w:val="18"/>
                <w:szCs w:val="18"/>
              </w:rPr>
            </w:pPr>
            <w:r>
              <w:rPr>
                <w:sz w:val="18"/>
                <w:szCs w:val="18"/>
              </w:rPr>
              <w:t xml:space="preserve">IF APPLICABLE NUMBER OF QUALIFIED APPLICANTS </w:t>
            </w:r>
            <w:r>
              <w:rPr>
                <w:sz w:val="18"/>
                <w:szCs w:val="18"/>
              </w:rPr>
              <w:br/>
              <w:t>(1st agency-wide posting, if applicable)</w:t>
            </w:r>
          </w:p>
        </w:tc>
        <w:tc>
          <w:tcPr>
            <w:tcW w:w="1980" w:type="dxa"/>
            <w:vAlign w:val="center"/>
          </w:tcPr>
          <w:p w14:paraId="0839BB80" w14:textId="6BA0A03D" w:rsidR="00D17DDD" w:rsidRDefault="00333BB0" w:rsidP="00333BB0">
            <w:pPr>
              <w:ind w:left="0" w:firstLine="0"/>
              <w:jc w:val="center"/>
              <w:rPr>
                <w:sz w:val="18"/>
                <w:szCs w:val="18"/>
              </w:rPr>
            </w:pPr>
            <w:ins w:id="6" w:author="Author">
              <w:r>
                <w:rPr>
                  <w:sz w:val="18"/>
                  <w:szCs w:val="18"/>
                </w:rPr>
                <w:t xml:space="preserve">YEARS EXPERIENCE PER </w:t>
              </w:r>
            </w:ins>
            <w:r w:rsidR="00EA1BBF">
              <w:rPr>
                <w:sz w:val="18"/>
                <w:szCs w:val="18"/>
              </w:rPr>
              <w:t>CANDIDATE</w:t>
            </w:r>
          </w:p>
        </w:tc>
      </w:tr>
      <w:tr w:rsidR="00D17DDD" w:rsidRPr="002C62A6" w14:paraId="1EBE0CEA" w14:textId="4FF4331C" w:rsidTr="00571086">
        <w:trPr>
          <w:trHeight w:val="432"/>
          <w:jc w:val="center"/>
        </w:trPr>
        <w:tc>
          <w:tcPr>
            <w:tcW w:w="1347" w:type="dxa"/>
            <w:shd w:val="clear" w:color="000000" w:fill="FFFFFF"/>
            <w:noWrap/>
            <w:vAlign w:val="bottom"/>
            <w:hideMark/>
          </w:tcPr>
          <w:p w14:paraId="31E6D8B8" w14:textId="77777777" w:rsidR="00D17DDD" w:rsidRPr="002C62A6" w:rsidRDefault="00D17DDD" w:rsidP="008B392B">
            <w:pPr>
              <w:ind w:left="0" w:firstLine="0"/>
              <w:rPr>
                <w:rFonts w:eastAsia="Times New Roman"/>
                <w:sz w:val="18"/>
                <w:szCs w:val="18"/>
              </w:rPr>
            </w:pPr>
            <w:r>
              <w:rPr>
                <w:sz w:val="18"/>
                <w:szCs w:val="18"/>
              </w:rPr>
              <w:t> </w:t>
            </w:r>
          </w:p>
        </w:tc>
        <w:tc>
          <w:tcPr>
            <w:tcW w:w="1440" w:type="dxa"/>
            <w:shd w:val="clear" w:color="000000" w:fill="FFFFFF"/>
          </w:tcPr>
          <w:p w14:paraId="7F080E29" w14:textId="77777777" w:rsidR="00D17DDD" w:rsidRDefault="00D17DDD" w:rsidP="008B392B">
            <w:pPr>
              <w:ind w:left="0" w:firstLine="0"/>
              <w:rPr>
                <w:sz w:val="18"/>
                <w:szCs w:val="18"/>
              </w:rPr>
            </w:pPr>
          </w:p>
        </w:tc>
        <w:tc>
          <w:tcPr>
            <w:tcW w:w="1440" w:type="dxa"/>
            <w:shd w:val="clear" w:color="000000" w:fill="FFFFFF"/>
            <w:noWrap/>
            <w:vAlign w:val="bottom"/>
            <w:hideMark/>
          </w:tcPr>
          <w:p w14:paraId="0014E643" w14:textId="00CE2257" w:rsidR="00D17DDD" w:rsidRPr="002C62A6" w:rsidRDefault="00D17DDD" w:rsidP="008B392B">
            <w:pPr>
              <w:ind w:left="0" w:firstLine="0"/>
              <w:rPr>
                <w:rFonts w:eastAsia="Times New Roman"/>
                <w:sz w:val="18"/>
                <w:szCs w:val="18"/>
              </w:rPr>
            </w:pPr>
            <w:r>
              <w:rPr>
                <w:sz w:val="18"/>
                <w:szCs w:val="18"/>
              </w:rPr>
              <w:t> </w:t>
            </w:r>
          </w:p>
        </w:tc>
        <w:tc>
          <w:tcPr>
            <w:tcW w:w="1980" w:type="dxa"/>
            <w:shd w:val="clear" w:color="000000" w:fill="FFFFFF"/>
            <w:noWrap/>
            <w:vAlign w:val="bottom"/>
            <w:hideMark/>
          </w:tcPr>
          <w:p w14:paraId="3CD23C88" w14:textId="77777777" w:rsidR="00D17DDD" w:rsidRPr="002C62A6" w:rsidRDefault="00D17DDD" w:rsidP="008B392B">
            <w:pPr>
              <w:ind w:left="0" w:firstLine="0"/>
              <w:rPr>
                <w:rFonts w:eastAsia="Times New Roman"/>
                <w:sz w:val="18"/>
                <w:szCs w:val="18"/>
              </w:rPr>
            </w:pPr>
            <w:r>
              <w:rPr>
                <w:sz w:val="18"/>
                <w:szCs w:val="18"/>
              </w:rPr>
              <w:t> </w:t>
            </w:r>
          </w:p>
        </w:tc>
        <w:tc>
          <w:tcPr>
            <w:tcW w:w="1980" w:type="dxa"/>
            <w:shd w:val="clear" w:color="000000" w:fill="FFFFFF"/>
          </w:tcPr>
          <w:p w14:paraId="66598D17" w14:textId="77777777" w:rsidR="00D17DDD" w:rsidRDefault="00D17DDD" w:rsidP="008B392B">
            <w:pPr>
              <w:ind w:left="0" w:firstLine="0"/>
              <w:rPr>
                <w:sz w:val="18"/>
                <w:szCs w:val="18"/>
              </w:rPr>
            </w:pPr>
          </w:p>
        </w:tc>
      </w:tr>
    </w:tbl>
    <w:p w14:paraId="513A0250" w14:textId="77777777" w:rsidR="005D01CA" w:rsidRDefault="005D01CA" w:rsidP="008B392B">
      <w:pPr>
        <w:pStyle w:val="BodyText3"/>
      </w:pPr>
    </w:p>
    <w:p w14:paraId="679F8C2F" w14:textId="77777777" w:rsidR="001C5B66" w:rsidRDefault="001C5B66" w:rsidP="006B4A70">
      <w:pPr>
        <w:pStyle w:val="BodyText3"/>
      </w:pPr>
      <w:r>
        <w:t xml:space="preserve">Where: </w:t>
      </w:r>
    </w:p>
    <w:p w14:paraId="03077E79" w14:textId="1623C5E3" w:rsidR="001C5B66" w:rsidRDefault="001C5B66" w:rsidP="00411014">
      <w:pPr>
        <w:pStyle w:val="ListBullet3"/>
        <w:rPr>
          <w:ins w:id="7" w:author="Author"/>
        </w:rPr>
      </w:pPr>
      <w:r>
        <w:t xml:space="preserve">Number of </w:t>
      </w:r>
      <w:r w:rsidRPr="00F00A98">
        <w:t>S</w:t>
      </w:r>
      <w:r>
        <w:t>taff</w:t>
      </w:r>
      <w:r w:rsidRPr="00F00A98">
        <w:t xml:space="preserve"> </w:t>
      </w:r>
      <w:r>
        <w:t>used to Cover</w:t>
      </w:r>
      <w:r w:rsidRPr="00F00A98">
        <w:t xml:space="preserve"> </w:t>
      </w:r>
      <w:r>
        <w:t>Permanent Gap</w:t>
      </w:r>
      <w:r w:rsidR="00391688">
        <w:t xml:space="preserve">: </w:t>
      </w:r>
      <w:r>
        <w:t>The n</w:t>
      </w:r>
      <w:r w:rsidRPr="00F00A98">
        <w:t xml:space="preserve">umber of temporary staff required to fill gapped </w:t>
      </w:r>
      <w:r w:rsidR="0027555E">
        <w:t>RI</w:t>
      </w:r>
      <w:r w:rsidRPr="00F00A98">
        <w:t xml:space="preserve"> positions</w:t>
      </w:r>
    </w:p>
    <w:p w14:paraId="3C75A1B8" w14:textId="2C80914E" w:rsidR="00333BB0" w:rsidRDefault="008A24E9" w:rsidP="00411014">
      <w:pPr>
        <w:pStyle w:val="ListBullet3"/>
      </w:pPr>
      <w:ins w:id="8" w:author="Author">
        <w:r w:rsidRPr="008A24E9">
          <w:t>Cost to Cover: The total travel costs associated with the Number of Staff used to Cover Permanent Gap as tallied in the previous column. Determined by summing the completed travel vouchers for any trips associated with site coverage. Does not include salary.</w:t>
        </w:r>
      </w:ins>
    </w:p>
    <w:p w14:paraId="4227AC25" w14:textId="7FC99A15" w:rsidR="001C5B66" w:rsidRDefault="001C5B66" w:rsidP="00411014">
      <w:pPr>
        <w:pStyle w:val="ListBullet3"/>
      </w:pPr>
      <w:r w:rsidRPr="00F00A98">
        <w:t>N</w:t>
      </w:r>
      <w:r>
        <w:t xml:space="preserve">umber of </w:t>
      </w:r>
      <w:r w:rsidRPr="00F00A98">
        <w:t>Q</w:t>
      </w:r>
      <w:r>
        <w:t>ualified Applicants</w:t>
      </w:r>
      <w:r w:rsidR="00391688">
        <w:t xml:space="preserve">: </w:t>
      </w:r>
      <w:r>
        <w:t>T</w:t>
      </w:r>
      <w:r w:rsidRPr="00F00A98">
        <w:t>he number of applicants identified during the first agency</w:t>
      </w:r>
      <w:r w:rsidR="007A478D">
        <w:t>-wide</w:t>
      </w:r>
      <w:r w:rsidRPr="00F00A98">
        <w:t xml:space="preserve"> posting</w:t>
      </w:r>
      <w:r w:rsidR="00132CA3">
        <w:t xml:space="preserve"> for the permanent position</w:t>
      </w:r>
      <w:r w:rsidRPr="00F00A98">
        <w:t>.</w:t>
      </w:r>
    </w:p>
    <w:p w14:paraId="1545DA53" w14:textId="23A42637" w:rsidR="008A24E9" w:rsidRPr="00F00A98" w:rsidRDefault="00C77B29" w:rsidP="00411014">
      <w:pPr>
        <w:pStyle w:val="ListBullet3"/>
      </w:pPr>
      <w:ins w:id="9" w:author="Author">
        <w:r w:rsidRPr="00C77B29">
          <w:t xml:space="preserve">Years Experience Per Candidate: Years of experience of each qualified applicant as tallied in the previous column. If individual is in RIDP or RI program, use the sum of their total </w:t>
        </w:r>
        <w:r w:rsidR="00EA1BBF">
          <w:t xml:space="preserve">relevant </w:t>
        </w:r>
        <w:r w:rsidRPr="00C77B29">
          <w:t>experience reported. If the individual is not in the program, either determine it from their resume or report it as not available. Enter into the column as comma separated values.</w:t>
        </w:r>
      </w:ins>
    </w:p>
    <w:p w14:paraId="39230D22" w14:textId="77777777" w:rsidR="00F00A98" w:rsidRDefault="007D126A" w:rsidP="006B4A70">
      <w:pPr>
        <w:pStyle w:val="BodyText3"/>
      </w:pPr>
      <w:r>
        <w:t>Summarize data collections and trends in the analysis report.</w:t>
      </w:r>
    </w:p>
    <w:p w14:paraId="09CBB22D" w14:textId="67B65491" w:rsidR="00D865C3" w:rsidRPr="00F4651D" w:rsidRDefault="0027555E" w:rsidP="00DF59F9">
      <w:pPr>
        <w:pStyle w:val="BodyText"/>
        <w:numPr>
          <w:ilvl w:val="0"/>
          <w:numId w:val="23"/>
        </w:numPr>
        <w:rPr>
          <w:u w:val="single"/>
        </w:rPr>
      </w:pPr>
      <w:r w:rsidRPr="00F4651D">
        <w:rPr>
          <w:u w:val="single"/>
        </w:rPr>
        <w:t>RI</w:t>
      </w:r>
      <w:r w:rsidR="00D865C3" w:rsidRPr="00F4651D">
        <w:rPr>
          <w:u w:val="single"/>
        </w:rPr>
        <w:t xml:space="preserve"> Experience</w:t>
      </w:r>
    </w:p>
    <w:p w14:paraId="359D5C5A" w14:textId="09C71230" w:rsidR="00D865C3" w:rsidRDefault="0027555E" w:rsidP="006B4A70">
      <w:pPr>
        <w:pStyle w:val="BodyText3"/>
      </w:pPr>
      <w:r>
        <w:t>RI</w:t>
      </w:r>
      <w:r w:rsidR="00D865C3">
        <w:t xml:space="preserve"> positions filled by temporary staff (non-permanent</w:t>
      </w:r>
      <w:r w:rsidR="00314099">
        <w:t>ly</w:t>
      </w:r>
      <w:r w:rsidR="00D865C3">
        <w:t xml:space="preserve"> assig</w:t>
      </w:r>
      <w:r w:rsidR="00314099">
        <w:t>ned staff typically on per</w:t>
      </w:r>
      <w:r w:rsidR="00A01561">
        <w:t xml:space="preserve"> </w:t>
      </w:r>
      <w:r w:rsidR="00314099">
        <w:t>diem</w:t>
      </w:r>
      <w:r w:rsidR="00D865C3">
        <w:t xml:space="preserve">) or unfilled </w:t>
      </w:r>
      <w:r>
        <w:t>RI</w:t>
      </w:r>
      <w:r w:rsidR="00D865C3">
        <w:t xml:space="preserve"> positions on December</w:t>
      </w:r>
      <w:r w:rsidR="00F03E7F">
        <w:t> </w:t>
      </w:r>
      <w:r w:rsidR="00D865C3">
        <w:t>31 will be reported as null and noted in reported data</w:t>
      </w:r>
      <w:r w:rsidR="00391688">
        <w:t xml:space="preserve">. </w:t>
      </w:r>
      <w:r w:rsidR="00314099">
        <w:t xml:space="preserve">NRC Hire Date, Resident Basis Date, and Current </w:t>
      </w:r>
      <w:r w:rsidR="00D865C3">
        <w:t xml:space="preserve">Site Date can typically be used to calculate </w:t>
      </w:r>
      <w:r w:rsidR="00314099">
        <w:t>NRC Time</w:t>
      </w:r>
      <w:r w:rsidR="00026324">
        <w:t>,</w:t>
      </w:r>
      <w:r w:rsidR="00314099">
        <w:t xml:space="preserve"> </w:t>
      </w:r>
      <w:r w:rsidR="00D865C3">
        <w:t xml:space="preserve">Current Site Time, </w:t>
      </w:r>
      <w:r w:rsidR="00026324">
        <w:t xml:space="preserve">and </w:t>
      </w:r>
      <w:r w:rsidR="00314099">
        <w:t>Total Resident Time</w:t>
      </w:r>
      <w:r w:rsidR="00026324">
        <w:t xml:space="preserve"> </w:t>
      </w:r>
      <w:r w:rsidR="00D865C3">
        <w:t>respectively when service is continuous</w:t>
      </w:r>
      <w:r w:rsidR="00391688">
        <w:t xml:space="preserve">. </w:t>
      </w:r>
      <w:r w:rsidR="00026324">
        <w:t xml:space="preserve">Relevant Non-NRC Experience and the calculated NRC Time is used to calculate Total </w:t>
      </w:r>
      <w:r w:rsidR="00D22591">
        <w:t>Experience</w:t>
      </w:r>
      <w:r w:rsidR="00026324">
        <w:t>.</w:t>
      </w:r>
    </w:p>
    <w:p w14:paraId="4329D363" w14:textId="15753606" w:rsidR="00D63DC5" w:rsidRDefault="00F03E7F" w:rsidP="006B4A70">
      <w:pPr>
        <w:pStyle w:val="BodyText3"/>
      </w:pPr>
      <w:r>
        <w:t xml:space="preserve">Report a </w:t>
      </w:r>
      <w:r w:rsidR="007D126A">
        <w:t>snapshot of experience on December</w:t>
      </w:r>
      <w:r>
        <w:t> </w:t>
      </w:r>
      <w:r w:rsidR="007D126A">
        <w:t>31 of the calendar year</w:t>
      </w:r>
      <w:r w:rsidR="00391688">
        <w:t xml:space="preserve">. </w:t>
      </w:r>
      <w:r w:rsidR="007D126A">
        <w:t xml:space="preserve">Enter the </w:t>
      </w:r>
      <w:r w:rsidR="00D63DC5" w:rsidRPr="000D0ED0">
        <w:t xml:space="preserve">data shown in the table </w:t>
      </w:r>
      <w:r w:rsidR="00D63DC5">
        <w:t>below</w:t>
      </w:r>
      <w:r w:rsidR="00391688">
        <w:t xml:space="preserve">. </w:t>
      </w:r>
      <w:r w:rsidR="00D63DC5">
        <w:t>The spreadsheet will calculate the experience totals for continuous service cases.</w:t>
      </w:r>
    </w:p>
    <w:p w14:paraId="17148E11" w14:textId="1C18647C" w:rsidR="00437FDD" w:rsidRPr="00411014" w:rsidRDefault="00437FDD" w:rsidP="00411014">
      <w:pPr>
        <w:pStyle w:val="BodyText"/>
        <w:keepNext/>
        <w:jc w:val="center"/>
        <w:rPr>
          <w:u w:val="single"/>
        </w:rPr>
      </w:pPr>
      <w:r w:rsidRPr="00411014">
        <w:rPr>
          <w:u w:val="single"/>
        </w:rPr>
        <w:lastRenderedPageBreak/>
        <w:t xml:space="preserve">Table </w:t>
      </w:r>
      <w:r w:rsidR="00BD24E3" w:rsidRPr="00411014">
        <w:rPr>
          <w:u w:val="single"/>
        </w:rPr>
        <w:t>3</w:t>
      </w:r>
      <w:r w:rsidR="00391688" w:rsidRPr="00411014">
        <w:rPr>
          <w:u w:val="single"/>
        </w:rPr>
        <w:t xml:space="preserve">: </w:t>
      </w:r>
      <w:r w:rsidR="0027555E">
        <w:rPr>
          <w:u w:val="single"/>
        </w:rPr>
        <w:t>RI</w:t>
      </w:r>
      <w:r w:rsidRPr="00411014">
        <w:rPr>
          <w:u w:val="single"/>
        </w:rPr>
        <w:t xml:space="preserve"> Experience</w:t>
      </w:r>
    </w:p>
    <w:tbl>
      <w:tblPr>
        <w:tblW w:w="8548" w:type="dxa"/>
        <w:tblInd w:w="715" w:type="dxa"/>
        <w:tblLook w:val="04A0" w:firstRow="1" w:lastRow="0" w:firstColumn="1" w:lastColumn="0" w:noHBand="0" w:noVBand="1"/>
      </w:tblPr>
      <w:tblGrid>
        <w:gridCol w:w="1080"/>
        <w:gridCol w:w="1080"/>
        <w:gridCol w:w="1170"/>
        <w:gridCol w:w="1137"/>
        <w:gridCol w:w="861"/>
        <w:gridCol w:w="848"/>
        <w:gridCol w:w="809"/>
        <w:gridCol w:w="702"/>
        <w:gridCol w:w="861"/>
      </w:tblGrid>
      <w:tr w:rsidR="00D865C3" w:rsidRPr="00D74958" w14:paraId="549FABE2" w14:textId="77777777" w:rsidTr="00411014">
        <w:trPr>
          <w:trHeight w:val="1373"/>
        </w:trPr>
        <w:tc>
          <w:tcPr>
            <w:tcW w:w="1080"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72286C25" w14:textId="6ED3BB8A" w:rsidR="00D865C3" w:rsidRPr="00D74958" w:rsidRDefault="00D865C3" w:rsidP="00C313F5">
            <w:pPr>
              <w:ind w:left="0" w:firstLine="0"/>
              <w:jc w:val="center"/>
              <w:rPr>
                <w:rFonts w:eastAsia="Times New Roman"/>
                <w:sz w:val="18"/>
                <w:szCs w:val="18"/>
              </w:rPr>
            </w:pPr>
            <w:r w:rsidRPr="00D74958">
              <w:rPr>
                <w:rFonts w:eastAsia="Times New Roman"/>
                <w:sz w:val="18"/>
                <w:szCs w:val="18"/>
              </w:rPr>
              <w:t>NAME</w:t>
            </w:r>
            <w:r w:rsidRPr="00D74958">
              <w:rPr>
                <w:rFonts w:eastAsia="Times New Roman"/>
                <w:sz w:val="18"/>
                <w:szCs w:val="18"/>
              </w:rPr>
              <w:br/>
              <w:t>(</w:t>
            </w:r>
            <w:r w:rsidR="0027555E">
              <w:rPr>
                <w:rFonts w:eastAsia="Times New Roman"/>
                <w:sz w:val="18"/>
                <w:szCs w:val="18"/>
              </w:rPr>
              <w:t>RI</w:t>
            </w:r>
            <w:r w:rsidRPr="00D74958">
              <w:rPr>
                <w:rFonts w:eastAsia="Times New Roman"/>
                <w:sz w:val="18"/>
                <w:szCs w:val="18"/>
              </w:rPr>
              <w:t xml:space="preserve"> on 12/31/18)</w:t>
            </w:r>
          </w:p>
        </w:tc>
        <w:tc>
          <w:tcPr>
            <w:tcW w:w="1080"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13C9C8D8"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NRC HIRE</w:t>
            </w:r>
            <w:r w:rsidRPr="00D74958">
              <w:rPr>
                <w:rFonts w:eastAsia="Times New Roman"/>
                <w:sz w:val="18"/>
                <w:szCs w:val="18"/>
              </w:rPr>
              <w:br/>
              <w:t xml:space="preserve"> DATE</w:t>
            </w:r>
          </w:p>
        </w:tc>
        <w:tc>
          <w:tcPr>
            <w:tcW w:w="1170"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3F2AD49F"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RESIDENT</w:t>
            </w:r>
            <w:r w:rsidRPr="00D74958">
              <w:rPr>
                <w:rFonts w:eastAsia="Times New Roman"/>
                <w:sz w:val="18"/>
                <w:szCs w:val="18"/>
              </w:rPr>
              <w:br/>
              <w:t>BASIS DATE</w:t>
            </w:r>
          </w:p>
        </w:tc>
        <w:tc>
          <w:tcPr>
            <w:tcW w:w="1137" w:type="dxa"/>
            <w:tcBorders>
              <w:top w:val="single" w:sz="4" w:space="0" w:color="auto"/>
              <w:left w:val="nil"/>
              <w:bottom w:val="single" w:sz="12" w:space="0" w:color="auto"/>
              <w:right w:val="single" w:sz="4" w:space="0" w:color="auto"/>
            </w:tcBorders>
            <w:shd w:val="clear" w:color="000000" w:fill="FFFFFF"/>
            <w:vAlign w:val="center"/>
            <w:hideMark/>
          </w:tcPr>
          <w:p w14:paraId="692B9C8B"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CURRENT</w:t>
            </w:r>
            <w:r w:rsidRPr="00D74958">
              <w:rPr>
                <w:rFonts w:eastAsia="Times New Roman"/>
                <w:sz w:val="18"/>
                <w:szCs w:val="18"/>
              </w:rPr>
              <w:br/>
              <w:t>SITE DATE</w:t>
            </w:r>
          </w:p>
        </w:tc>
        <w:tc>
          <w:tcPr>
            <w:tcW w:w="861"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492176F5"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RELEVANT</w:t>
            </w:r>
            <w:r w:rsidRPr="00D74958">
              <w:rPr>
                <w:rFonts w:eastAsia="Times New Roman"/>
                <w:sz w:val="18"/>
                <w:szCs w:val="18"/>
              </w:rPr>
              <w:br/>
              <w:t>NON-NRC</w:t>
            </w:r>
            <w:r w:rsidRPr="00D74958">
              <w:rPr>
                <w:rFonts w:eastAsia="Times New Roman"/>
                <w:sz w:val="18"/>
                <w:szCs w:val="18"/>
              </w:rPr>
              <w:br/>
              <w:t xml:space="preserve"> EXPERIENCE</w:t>
            </w:r>
          </w:p>
        </w:tc>
        <w:tc>
          <w:tcPr>
            <w:tcW w:w="848" w:type="dxa"/>
            <w:tcBorders>
              <w:top w:val="single" w:sz="4" w:space="0" w:color="auto"/>
              <w:left w:val="single" w:sz="4" w:space="0" w:color="auto"/>
              <w:bottom w:val="single" w:sz="12" w:space="0" w:color="auto"/>
              <w:right w:val="single" w:sz="4" w:space="0" w:color="auto"/>
            </w:tcBorders>
            <w:shd w:val="clear" w:color="000000" w:fill="FFFFFF"/>
            <w:vAlign w:val="center"/>
            <w:hideMark/>
          </w:tcPr>
          <w:p w14:paraId="23DD7583"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NRC TIME</w:t>
            </w:r>
          </w:p>
        </w:tc>
        <w:tc>
          <w:tcPr>
            <w:tcW w:w="809" w:type="dxa"/>
            <w:tcBorders>
              <w:top w:val="single" w:sz="4" w:space="0" w:color="auto"/>
              <w:left w:val="single" w:sz="4" w:space="0" w:color="auto"/>
              <w:bottom w:val="single" w:sz="12" w:space="0" w:color="auto"/>
              <w:right w:val="single" w:sz="4" w:space="0" w:color="auto"/>
            </w:tcBorders>
            <w:shd w:val="clear" w:color="000000" w:fill="FFFFFF"/>
            <w:textDirection w:val="btLr"/>
            <w:vAlign w:val="center"/>
            <w:hideMark/>
          </w:tcPr>
          <w:p w14:paraId="01F1FAA2"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TOTAL</w:t>
            </w:r>
            <w:r w:rsidRPr="00D74958">
              <w:rPr>
                <w:rFonts w:eastAsia="Times New Roman"/>
                <w:sz w:val="18"/>
                <w:szCs w:val="18"/>
              </w:rPr>
              <w:br/>
              <w:t>EXPERIENCE</w:t>
            </w:r>
          </w:p>
        </w:tc>
        <w:tc>
          <w:tcPr>
            <w:tcW w:w="702"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3B28DCBD"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CURRENT</w:t>
            </w:r>
            <w:r w:rsidRPr="00D74958">
              <w:rPr>
                <w:rFonts w:eastAsia="Times New Roman"/>
                <w:sz w:val="18"/>
                <w:szCs w:val="18"/>
              </w:rPr>
              <w:br/>
              <w:t>SITE TIME</w:t>
            </w:r>
          </w:p>
        </w:tc>
        <w:tc>
          <w:tcPr>
            <w:tcW w:w="861" w:type="dxa"/>
            <w:tcBorders>
              <w:top w:val="single" w:sz="4" w:space="0" w:color="auto"/>
              <w:left w:val="nil"/>
              <w:bottom w:val="single" w:sz="12" w:space="0" w:color="auto"/>
              <w:right w:val="single" w:sz="4" w:space="0" w:color="auto"/>
            </w:tcBorders>
            <w:shd w:val="clear" w:color="000000" w:fill="FFFFFF"/>
            <w:textDirection w:val="btLr"/>
            <w:vAlign w:val="center"/>
            <w:hideMark/>
          </w:tcPr>
          <w:p w14:paraId="29A907DE" w14:textId="77777777" w:rsidR="00D865C3" w:rsidRPr="00D74958" w:rsidRDefault="00D865C3" w:rsidP="00C313F5">
            <w:pPr>
              <w:ind w:left="0" w:firstLine="0"/>
              <w:jc w:val="center"/>
              <w:rPr>
                <w:rFonts w:eastAsia="Times New Roman"/>
                <w:sz w:val="18"/>
                <w:szCs w:val="18"/>
              </w:rPr>
            </w:pPr>
            <w:r w:rsidRPr="00D74958">
              <w:rPr>
                <w:rFonts w:eastAsia="Times New Roman"/>
                <w:sz w:val="18"/>
                <w:szCs w:val="18"/>
              </w:rPr>
              <w:t>TOTAL</w:t>
            </w:r>
            <w:r w:rsidRPr="00D74958">
              <w:rPr>
                <w:rFonts w:eastAsia="Times New Roman"/>
                <w:sz w:val="18"/>
                <w:szCs w:val="18"/>
              </w:rPr>
              <w:br/>
              <w:t>RESIDENT</w:t>
            </w:r>
            <w:r w:rsidRPr="00D74958">
              <w:rPr>
                <w:rFonts w:eastAsia="Times New Roman"/>
                <w:sz w:val="18"/>
                <w:szCs w:val="18"/>
              </w:rPr>
              <w:br/>
              <w:t>TIME</w:t>
            </w:r>
          </w:p>
        </w:tc>
      </w:tr>
      <w:tr w:rsidR="00D865C3" w:rsidRPr="00D74958" w14:paraId="1432953F" w14:textId="77777777" w:rsidTr="00571086">
        <w:trPr>
          <w:trHeight w:val="432"/>
        </w:trPr>
        <w:tc>
          <w:tcPr>
            <w:tcW w:w="1080" w:type="dxa"/>
            <w:tcBorders>
              <w:top w:val="single" w:sz="12" w:space="0" w:color="auto"/>
              <w:left w:val="single" w:sz="4" w:space="0" w:color="auto"/>
              <w:bottom w:val="single" w:sz="4" w:space="0" w:color="auto"/>
              <w:right w:val="single" w:sz="4" w:space="0" w:color="auto"/>
            </w:tcBorders>
            <w:shd w:val="clear" w:color="000000" w:fill="FFFFFF"/>
            <w:noWrap/>
            <w:vAlign w:val="bottom"/>
          </w:tcPr>
          <w:p w14:paraId="0C91EDF2" w14:textId="0ABF4E0F" w:rsidR="00D865C3" w:rsidRPr="00D74958" w:rsidRDefault="00D865C3" w:rsidP="00C313F5">
            <w:pPr>
              <w:ind w:left="0" w:firstLine="0"/>
              <w:rPr>
                <w:rFonts w:eastAsia="Times New Roman"/>
                <w:sz w:val="18"/>
                <w:szCs w:val="18"/>
              </w:rPr>
            </w:pPr>
          </w:p>
        </w:tc>
        <w:tc>
          <w:tcPr>
            <w:tcW w:w="1080" w:type="dxa"/>
            <w:tcBorders>
              <w:top w:val="single" w:sz="12" w:space="0" w:color="auto"/>
              <w:left w:val="single" w:sz="4" w:space="0" w:color="auto"/>
              <w:bottom w:val="single" w:sz="4" w:space="0" w:color="auto"/>
              <w:right w:val="single" w:sz="4" w:space="0" w:color="auto"/>
            </w:tcBorders>
            <w:shd w:val="clear" w:color="000000" w:fill="FFFFFF"/>
            <w:noWrap/>
            <w:vAlign w:val="bottom"/>
          </w:tcPr>
          <w:p w14:paraId="55622585" w14:textId="1EE61E29" w:rsidR="00D865C3" w:rsidRPr="00594BFE" w:rsidRDefault="00D865C3" w:rsidP="00CC23C9">
            <w:pPr>
              <w:ind w:left="0" w:firstLine="0"/>
              <w:rPr>
                <w:rFonts w:eastAsia="Times New Roman"/>
                <w:sz w:val="18"/>
                <w:szCs w:val="18"/>
                <w:u w:val="single"/>
              </w:rPr>
            </w:pPr>
          </w:p>
        </w:tc>
        <w:tc>
          <w:tcPr>
            <w:tcW w:w="1170" w:type="dxa"/>
            <w:tcBorders>
              <w:top w:val="single" w:sz="12" w:space="0" w:color="auto"/>
              <w:left w:val="nil"/>
              <w:bottom w:val="single" w:sz="4" w:space="0" w:color="auto"/>
              <w:right w:val="single" w:sz="4" w:space="0" w:color="auto"/>
            </w:tcBorders>
            <w:shd w:val="clear" w:color="000000" w:fill="FFFFFF"/>
            <w:noWrap/>
            <w:vAlign w:val="bottom"/>
          </w:tcPr>
          <w:p w14:paraId="31463988" w14:textId="6272B228" w:rsidR="00D865C3" w:rsidRPr="00594BFE" w:rsidRDefault="00D865C3" w:rsidP="00CC23C9">
            <w:pPr>
              <w:ind w:left="0" w:firstLine="0"/>
              <w:rPr>
                <w:rFonts w:eastAsia="Times New Roman"/>
                <w:sz w:val="18"/>
                <w:szCs w:val="18"/>
                <w:u w:val="single"/>
              </w:rPr>
            </w:pPr>
          </w:p>
        </w:tc>
        <w:tc>
          <w:tcPr>
            <w:tcW w:w="1137" w:type="dxa"/>
            <w:tcBorders>
              <w:top w:val="single" w:sz="12" w:space="0" w:color="auto"/>
              <w:left w:val="nil"/>
              <w:bottom w:val="single" w:sz="4" w:space="0" w:color="auto"/>
              <w:right w:val="single" w:sz="4" w:space="0" w:color="auto"/>
            </w:tcBorders>
            <w:shd w:val="clear" w:color="000000" w:fill="FFFFFF"/>
            <w:noWrap/>
            <w:vAlign w:val="bottom"/>
          </w:tcPr>
          <w:p w14:paraId="6E19E48E" w14:textId="1EBF6079" w:rsidR="00D865C3" w:rsidRPr="00594BFE" w:rsidRDefault="00D865C3" w:rsidP="00CC23C9">
            <w:pPr>
              <w:ind w:left="0" w:firstLine="0"/>
              <w:rPr>
                <w:rFonts w:eastAsia="Times New Roman"/>
                <w:sz w:val="18"/>
                <w:szCs w:val="18"/>
                <w:u w:val="single"/>
              </w:rPr>
            </w:pPr>
          </w:p>
        </w:tc>
        <w:tc>
          <w:tcPr>
            <w:tcW w:w="861" w:type="dxa"/>
            <w:tcBorders>
              <w:top w:val="single" w:sz="12" w:space="0" w:color="auto"/>
              <w:left w:val="nil"/>
              <w:bottom w:val="single" w:sz="4" w:space="0" w:color="auto"/>
              <w:right w:val="single" w:sz="4" w:space="0" w:color="auto"/>
            </w:tcBorders>
            <w:shd w:val="clear" w:color="000000" w:fill="FFFFFF"/>
            <w:noWrap/>
            <w:vAlign w:val="bottom"/>
          </w:tcPr>
          <w:p w14:paraId="726206BB" w14:textId="5E900790" w:rsidR="00D865C3" w:rsidRPr="00594BFE" w:rsidRDefault="00D865C3" w:rsidP="00C313F5">
            <w:pPr>
              <w:ind w:left="0" w:firstLine="0"/>
              <w:rPr>
                <w:rFonts w:eastAsia="Times New Roman"/>
                <w:color w:val="000000"/>
                <w:sz w:val="18"/>
                <w:szCs w:val="18"/>
                <w:u w:val="single"/>
              </w:rPr>
            </w:pPr>
          </w:p>
        </w:tc>
        <w:tc>
          <w:tcPr>
            <w:tcW w:w="848" w:type="dxa"/>
            <w:tcBorders>
              <w:top w:val="single" w:sz="12" w:space="0" w:color="auto"/>
              <w:left w:val="single" w:sz="4" w:space="0" w:color="auto"/>
              <w:bottom w:val="single" w:sz="4" w:space="0" w:color="auto"/>
              <w:right w:val="single" w:sz="4" w:space="0" w:color="auto"/>
            </w:tcBorders>
            <w:shd w:val="clear" w:color="000000" w:fill="FFFFFF"/>
            <w:noWrap/>
            <w:vAlign w:val="bottom"/>
          </w:tcPr>
          <w:p w14:paraId="35A92A8C" w14:textId="5CE4D4B2" w:rsidR="00D865C3" w:rsidRPr="00D74958" w:rsidRDefault="00D865C3" w:rsidP="00CC23C9">
            <w:pPr>
              <w:ind w:left="0" w:firstLine="0"/>
              <w:rPr>
                <w:rFonts w:eastAsia="Times New Roman"/>
                <w:color w:val="000000"/>
                <w:sz w:val="18"/>
                <w:szCs w:val="18"/>
              </w:rPr>
            </w:pPr>
          </w:p>
        </w:tc>
        <w:tc>
          <w:tcPr>
            <w:tcW w:w="809" w:type="dxa"/>
            <w:tcBorders>
              <w:top w:val="single" w:sz="12" w:space="0" w:color="auto"/>
              <w:left w:val="nil"/>
              <w:bottom w:val="single" w:sz="4" w:space="0" w:color="auto"/>
              <w:right w:val="single" w:sz="4" w:space="0" w:color="auto"/>
            </w:tcBorders>
            <w:shd w:val="clear" w:color="000000" w:fill="FFFFFF"/>
            <w:noWrap/>
            <w:vAlign w:val="bottom"/>
          </w:tcPr>
          <w:p w14:paraId="35D20504" w14:textId="57653472" w:rsidR="00D865C3" w:rsidRPr="00D74958" w:rsidRDefault="00D865C3" w:rsidP="00CC23C9">
            <w:pPr>
              <w:ind w:left="0" w:firstLine="0"/>
              <w:rPr>
                <w:rFonts w:eastAsia="Times New Roman"/>
                <w:color w:val="000000"/>
                <w:sz w:val="18"/>
                <w:szCs w:val="18"/>
              </w:rPr>
            </w:pPr>
          </w:p>
        </w:tc>
        <w:tc>
          <w:tcPr>
            <w:tcW w:w="702" w:type="dxa"/>
            <w:tcBorders>
              <w:top w:val="single" w:sz="12" w:space="0" w:color="auto"/>
              <w:left w:val="nil"/>
              <w:bottom w:val="single" w:sz="4" w:space="0" w:color="auto"/>
              <w:right w:val="single" w:sz="4" w:space="0" w:color="auto"/>
            </w:tcBorders>
            <w:shd w:val="clear" w:color="000000" w:fill="FFFFFF"/>
            <w:noWrap/>
            <w:vAlign w:val="bottom"/>
          </w:tcPr>
          <w:p w14:paraId="55174138" w14:textId="595E37E5" w:rsidR="00D865C3" w:rsidRPr="00D74958" w:rsidRDefault="00D865C3" w:rsidP="00CC23C9">
            <w:pPr>
              <w:ind w:left="0" w:firstLine="0"/>
              <w:rPr>
                <w:rFonts w:eastAsia="Times New Roman"/>
                <w:color w:val="000000"/>
                <w:sz w:val="18"/>
                <w:szCs w:val="18"/>
              </w:rPr>
            </w:pPr>
          </w:p>
        </w:tc>
        <w:tc>
          <w:tcPr>
            <w:tcW w:w="861" w:type="dxa"/>
            <w:tcBorders>
              <w:top w:val="single" w:sz="12" w:space="0" w:color="auto"/>
              <w:left w:val="nil"/>
              <w:bottom w:val="single" w:sz="4" w:space="0" w:color="auto"/>
              <w:right w:val="single" w:sz="4" w:space="0" w:color="auto"/>
            </w:tcBorders>
            <w:shd w:val="clear" w:color="000000" w:fill="FFFFFF"/>
            <w:noWrap/>
            <w:vAlign w:val="bottom"/>
          </w:tcPr>
          <w:p w14:paraId="782DE838" w14:textId="2B85B7EC" w:rsidR="00D865C3" w:rsidRPr="00D74958" w:rsidRDefault="00D865C3" w:rsidP="00CC23C9">
            <w:pPr>
              <w:ind w:left="0" w:firstLine="0"/>
              <w:rPr>
                <w:rFonts w:eastAsia="Times New Roman"/>
                <w:color w:val="000000"/>
                <w:sz w:val="18"/>
                <w:szCs w:val="18"/>
              </w:rPr>
            </w:pPr>
          </w:p>
        </w:tc>
      </w:tr>
    </w:tbl>
    <w:p w14:paraId="739450C0" w14:textId="77777777" w:rsidR="00D865C3" w:rsidRDefault="00D865C3" w:rsidP="001C0B35">
      <w:pPr>
        <w:pStyle w:val="BodyText3"/>
        <w:spacing w:after="0"/>
      </w:pPr>
    </w:p>
    <w:p w14:paraId="1BEABECD" w14:textId="77777777" w:rsidR="00026324" w:rsidRDefault="00026324" w:rsidP="006B4A70">
      <w:pPr>
        <w:pStyle w:val="BodyText3"/>
      </w:pPr>
      <w:r>
        <w:t>Where:</w:t>
      </w:r>
    </w:p>
    <w:p w14:paraId="6B3F9CFA" w14:textId="4BCE9CCF" w:rsidR="00026324" w:rsidRDefault="00026324" w:rsidP="00411014">
      <w:pPr>
        <w:pStyle w:val="ListBullet3"/>
      </w:pPr>
      <w:r>
        <w:t>NRC Hire Date</w:t>
      </w:r>
      <w:r w:rsidR="00391688">
        <w:t xml:space="preserve">: </w:t>
      </w:r>
      <w:r>
        <w:t>The date the RI was hired by the NRC</w:t>
      </w:r>
    </w:p>
    <w:p w14:paraId="0616D25E" w14:textId="302A666C" w:rsidR="00026324" w:rsidRDefault="00026324" w:rsidP="00411014">
      <w:pPr>
        <w:pStyle w:val="ListBullet4"/>
      </w:pPr>
      <w:r w:rsidRPr="00C86A76">
        <w:t xml:space="preserve">NRC </w:t>
      </w:r>
      <w:r>
        <w:t>T</w:t>
      </w:r>
      <w:r w:rsidRPr="00C86A76">
        <w:t>ime</w:t>
      </w:r>
      <w:r w:rsidR="00391688">
        <w:t xml:space="preserve">: </w:t>
      </w:r>
      <w:r>
        <w:t>T</w:t>
      </w:r>
      <w:r w:rsidRPr="00C86A76">
        <w:t xml:space="preserve">he total number of years </w:t>
      </w:r>
      <w:r>
        <w:t xml:space="preserve">spent at </w:t>
      </w:r>
      <w:r w:rsidR="006754C8">
        <w:t xml:space="preserve">the </w:t>
      </w:r>
      <w:r>
        <w:t>Nuclear Regulatory Commission (NRC) (calculated in spreadsheet)</w:t>
      </w:r>
    </w:p>
    <w:p w14:paraId="3A63440B" w14:textId="7273AE29" w:rsidR="00026324" w:rsidRDefault="00026324" w:rsidP="00EB5B86">
      <w:pPr>
        <w:pStyle w:val="ListBullet3"/>
      </w:pPr>
      <w:r>
        <w:t>Resident Basis Date</w:t>
      </w:r>
      <w:r w:rsidR="00391688">
        <w:t xml:space="preserve">: </w:t>
      </w:r>
      <w:r>
        <w:t xml:space="preserve">The date the </w:t>
      </w:r>
      <w:r w:rsidR="0027555E">
        <w:t>RI</w:t>
      </w:r>
      <w:r>
        <w:t xml:space="preserve"> first was permanently assigned to any site as a </w:t>
      </w:r>
      <w:r w:rsidR="0027555E">
        <w:t>RI</w:t>
      </w:r>
      <w:r w:rsidR="00391688">
        <w:t xml:space="preserve">. </w:t>
      </w:r>
      <w:r w:rsidR="004A01DA">
        <w:t>Include resident inspector construction experience.</w:t>
      </w:r>
    </w:p>
    <w:p w14:paraId="745C8FB4" w14:textId="5CAA7866" w:rsidR="00026324" w:rsidRDefault="00026324" w:rsidP="00101F57">
      <w:pPr>
        <w:pStyle w:val="ListBullet4"/>
      </w:pPr>
      <w:r>
        <w:t xml:space="preserve">Total </w:t>
      </w:r>
      <w:r w:rsidRPr="00C86A76">
        <w:t xml:space="preserve">Resident </w:t>
      </w:r>
      <w:r>
        <w:t>T</w:t>
      </w:r>
      <w:r w:rsidRPr="00C86A76">
        <w:t>ime</w:t>
      </w:r>
      <w:r w:rsidR="00391688">
        <w:t xml:space="preserve">: </w:t>
      </w:r>
      <w:r>
        <w:t>T</w:t>
      </w:r>
      <w:r w:rsidRPr="00C86A76">
        <w:t xml:space="preserve">he total number of years </w:t>
      </w:r>
      <w:r>
        <w:t xml:space="preserve">spent </w:t>
      </w:r>
      <w:r w:rsidRPr="00C86A76">
        <w:t>as an</w:t>
      </w:r>
      <w:r>
        <w:t xml:space="preserve"> </w:t>
      </w:r>
      <w:r w:rsidR="0027555E">
        <w:t>RI</w:t>
      </w:r>
      <w:r>
        <w:t xml:space="preserve"> (calculated in spreadsheet)</w:t>
      </w:r>
    </w:p>
    <w:p w14:paraId="4B1212A3" w14:textId="49396E74" w:rsidR="00314099" w:rsidRDefault="00314099" w:rsidP="00EB5B86">
      <w:pPr>
        <w:pStyle w:val="ListBullet3"/>
      </w:pPr>
      <w:r>
        <w:t>Current Site Date</w:t>
      </w:r>
      <w:r w:rsidR="00391688">
        <w:t xml:space="preserve">: </w:t>
      </w:r>
      <w:r>
        <w:t xml:space="preserve">The date the </w:t>
      </w:r>
      <w:r w:rsidR="0027555E">
        <w:t>RI</w:t>
      </w:r>
      <w:r>
        <w:t xml:space="preserve"> reported to the current site</w:t>
      </w:r>
    </w:p>
    <w:p w14:paraId="4915B46D" w14:textId="68B8D64B" w:rsidR="00896EF0" w:rsidRDefault="00D82F11" w:rsidP="00EB5B86">
      <w:pPr>
        <w:pStyle w:val="BodyText4"/>
      </w:pPr>
      <w:r w:rsidRPr="00C86A76">
        <w:t xml:space="preserve">Current Site </w:t>
      </w:r>
      <w:r>
        <w:t>T</w:t>
      </w:r>
      <w:r w:rsidRPr="00C86A76">
        <w:t>ime</w:t>
      </w:r>
      <w:r w:rsidR="00391688">
        <w:t xml:space="preserve">: </w:t>
      </w:r>
      <w:r>
        <w:t>T</w:t>
      </w:r>
      <w:r w:rsidRPr="00C86A76">
        <w:t xml:space="preserve">he total number of years spent as an </w:t>
      </w:r>
      <w:r w:rsidR="0027555E">
        <w:t>RI</w:t>
      </w:r>
      <w:r w:rsidRPr="00C86A76">
        <w:t xml:space="preserve"> at the current site</w:t>
      </w:r>
      <w:r w:rsidR="00314099">
        <w:t xml:space="preserve"> (calculated in spreadsheet)</w:t>
      </w:r>
    </w:p>
    <w:p w14:paraId="14052969" w14:textId="5002B011" w:rsidR="00D82F11" w:rsidRDefault="00D82F11" w:rsidP="001C0B35">
      <w:pPr>
        <w:pStyle w:val="ListBullet4"/>
        <w:keepLines/>
      </w:pPr>
      <w:r w:rsidRPr="00C86A76">
        <w:t>Relevant Non-NR</w:t>
      </w:r>
      <w:r>
        <w:t>C</w:t>
      </w:r>
      <w:r w:rsidRPr="00C86A76">
        <w:t xml:space="preserve"> </w:t>
      </w:r>
      <w:r>
        <w:t>E</w:t>
      </w:r>
      <w:r w:rsidRPr="00C86A76">
        <w:t>xperience</w:t>
      </w:r>
      <w:r w:rsidR="00391688">
        <w:t xml:space="preserve">: </w:t>
      </w:r>
      <w:r>
        <w:t xml:space="preserve">The </w:t>
      </w:r>
      <w:r w:rsidRPr="00C86A76">
        <w:t>relevant nuclear power experience acquired outside of the NRC</w:t>
      </w:r>
      <w:r w:rsidR="00391688">
        <w:t xml:space="preserve">. </w:t>
      </w:r>
      <w:r w:rsidRPr="00C86A76">
        <w:t>Examples include operation, engineering, maintenance, or construction experience with commercial nuclear power plants, naval shipyards, U.S. Department of Energy facilities, or the U.S. Navy’s nuclear power program.</w:t>
      </w:r>
    </w:p>
    <w:p w14:paraId="196265A5" w14:textId="24D129C7" w:rsidR="00D1259E" w:rsidRDefault="00EE6986" w:rsidP="006B4A70">
      <w:pPr>
        <w:pStyle w:val="Heading2"/>
      </w:pPr>
      <w:r>
        <w:t>0</w:t>
      </w:r>
      <w:r w:rsidR="00D1259E">
        <w:t>6.02</w:t>
      </w:r>
      <w:r w:rsidR="00D1259E">
        <w:tab/>
      </w:r>
      <w:r w:rsidR="00D1259E" w:rsidRPr="006B4A70">
        <w:t>RIDP Data</w:t>
      </w:r>
    </w:p>
    <w:p w14:paraId="422503C0" w14:textId="427AD73B" w:rsidR="00555E32" w:rsidRDefault="00555E32" w:rsidP="006B4A70">
      <w:pPr>
        <w:pStyle w:val="BodyText3"/>
      </w:pPr>
      <w:r>
        <w:t>Regions fill in the data sheet as directed by DRO with the following guidance.</w:t>
      </w:r>
    </w:p>
    <w:p w14:paraId="55E92A5F" w14:textId="52551BB0" w:rsidR="007C37DA" w:rsidRPr="00EB5B86" w:rsidRDefault="00980A46" w:rsidP="00EB5B86">
      <w:pPr>
        <w:pStyle w:val="BodyText"/>
        <w:keepNext/>
        <w:jc w:val="center"/>
        <w:rPr>
          <w:rFonts w:eastAsia="Times New Roman"/>
          <w:sz w:val="18"/>
          <w:szCs w:val="18"/>
          <w:u w:val="single"/>
        </w:rPr>
      </w:pPr>
      <w:r w:rsidRPr="00EB5B86">
        <w:rPr>
          <w:u w:val="single"/>
        </w:rPr>
        <w:t xml:space="preserve">Table 4: </w:t>
      </w:r>
      <w:r w:rsidR="00F25824" w:rsidRPr="00EB5B86">
        <w:rPr>
          <w:u w:val="single"/>
        </w:rPr>
        <w:t>RIDP Data Sheet</w:t>
      </w:r>
      <w:r w:rsidR="007C37DA" w:rsidRPr="00B5236A">
        <w:rPr>
          <w:rFonts w:eastAsia="Times New Roman"/>
          <w:sz w:val="18"/>
          <w:szCs w:val="18"/>
          <w:u w:val="single"/>
        </w:rPr>
        <w:fldChar w:fldCharType="begin"/>
      </w:r>
      <w:r w:rsidR="007C37DA" w:rsidRPr="00EB5B86">
        <w:rPr>
          <w:rFonts w:eastAsia="Times New Roman"/>
          <w:sz w:val="18"/>
          <w:szCs w:val="18"/>
          <w:u w:val="single"/>
        </w:rPr>
        <w:instrText xml:space="preserve"> LINK Excel.Sheet.12 "https://usnrc.sharepoint.com/teams/NRR-Reactor-Inspection-Branch/Shared Documents/Resident Demographics/RIDP Data/IMC 0307 Appendix D RIDP Data Sheet.xlsx" "June 2023 RIDP!R1C1:R1C9" \a \f 5 \h  \* MERGEFORMAT </w:instrText>
      </w:r>
      <w:r w:rsidR="007C37DA" w:rsidRPr="00B5236A">
        <w:rPr>
          <w:rFonts w:eastAsia="Times New Roman"/>
          <w:sz w:val="18"/>
          <w:szCs w:val="18"/>
          <w:u w:val="single"/>
        </w:rPr>
        <w:fldChar w:fldCharType="separate"/>
      </w:r>
    </w:p>
    <w:tbl>
      <w:tblPr>
        <w:tblStyle w:val="TableGrid"/>
        <w:tblW w:w="7380" w:type="dxa"/>
        <w:jc w:val="center"/>
        <w:tblLayout w:type="fixed"/>
        <w:tblLook w:val="04A0" w:firstRow="1" w:lastRow="0" w:firstColumn="1" w:lastColumn="0" w:noHBand="0" w:noVBand="1"/>
      </w:tblPr>
      <w:tblGrid>
        <w:gridCol w:w="2340"/>
        <w:gridCol w:w="990"/>
        <w:gridCol w:w="1800"/>
        <w:gridCol w:w="2250"/>
      </w:tblGrid>
      <w:tr w:rsidR="00BA7BA0" w:rsidRPr="007C37DA" w14:paraId="43F0B134" w14:textId="77777777" w:rsidTr="004E6D81">
        <w:trPr>
          <w:trHeight w:val="1040"/>
          <w:jc w:val="center"/>
        </w:trPr>
        <w:tc>
          <w:tcPr>
            <w:tcW w:w="2340" w:type="dxa"/>
            <w:shd w:val="clear" w:color="auto" w:fill="auto"/>
            <w:hideMark/>
          </w:tcPr>
          <w:p w14:paraId="03A8E847" w14:textId="24CFE0A0" w:rsidR="00BA7BA0" w:rsidRPr="00B5236A" w:rsidRDefault="00BA7BA0" w:rsidP="00B5236A">
            <w:pPr>
              <w:ind w:left="0" w:firstLine="0"/>
              <w:jc w:val="center"/>
              <w:rPr>
                <w:rFonts w:eastAsia="Times New Roman"/>
                <w:sz w:val="18"/>
                <w:szCs w:val="18"/>
              </w:rPr>
            </w:pPr>
            <w:r w:rsidRPr="00B5236A">
              <w:rPr>
                <w:rFonts w:eastAsia="Times New Roman"/>
                <w:sz w:val="18"/>
                <w:szCs w:val="18"/>
              </w:rPr>
              <w:t>NAME</w:t>
            </w:r>
          </w:p>
        </w:tc>
        <w:tc>
          <w:tcPr>
            <w:tcW w:w="990" w:type="dxa"/>
            <w:shd w:val="clear" w:color="auto" w:fill="auto"/>
            <w:hideMark/>
          </w:tcPr>
          <w:p w14:paraId="01E38C04" w14:textId="77777777" w:rsidR="00BA7BA0" w:rsidRPr="00B5236A" w:rsidRDefault="00BA7BA0" w:rsidP="00B5236A">
            <w:pPr>
              <w:ind w:left="0" w:firstLine="0"/>
              <w:jc w:val="center"/>
              <w:rPr>
                <w:rFonts w:eastAsia="Times New Roman"/>
                <w:sz w:val="18"/>
                <w:szCs w:val="18"/>
              </w:rPr>
            </w:pPr>
            <w:r w:rsidRPr="00B5236A">
              <w:rPr>
                <w:rFonts w:eastAsia="Times New Roman"/>
                <w:sz w:val="18"/>
                <w:szCs w:val="18"/>
              </w:rPr>
              <w:t>REGION</w:t>
            </w:r>
          </w:p>
        </w:tc>
        <w:tc>
          <w:tcPr>
            <w:tcW w:w="1800" w:type="dxa"/>
            <w:shd w:val="clear" w:color="auto" w:fill="auto"/>
            <w:hideMark/>
          </w:tcPr>
          <w:p w14:paraId="117F2CFA" w14:textId="77777777" w:rsidR="00BA7BA0" w:rsidRPr="00B5236A" w:rsidRDefault="00BA7BA0" w:rsidP="00B5236A">
            <w:pPr>
              <w:ind w:left="0" w:firstLine="0"/>
              <w:jc w:val="center"/>
              <w:rPr>
                <w:rFonts w:eastAsia="Times New Roman"/>
                <w:sz w:val="18"/>
                <w:szCs w:val="18"/>
              </w:rPr>
            </w:pPr>
            <w:r w:rsidRPr="00B5236A">
              <w:rPr>
                <w:rFonts w:eastAsia="Times New Roman"/>
                <w:sz w:val="18"/>
                <w:szCs w:val="18"/>
              </w:rPr>
              <w:t>RIDP ENTRANCE DATE</w:t>
            </w:r>
          </w:p>
        </w:tc>
        <w:tc>
          <w:tcPr>
            <w:tcW w:w="2250" w:type="dxa"/>
            <w:shd w:val="clear" w:color="auto" w:fill="auto"/>
            <w:hideMark/>
          </w:tcPr>
          <w:p w14:paraId="56ED3D27" w14:textId="77777777" w:rsidR="00BA7BA0" w:rsidRPr="00B5236A" w:rsidRDefault="00BA7BA0" w:rsidP="00B5236A">
            <w:pPr>
              <w:ind w:left="0" w:firstLine="0"/>
              <w:jc w:val="center"/>
              <w:rPr>
                <w:rFonts w:eastAsia="Times New Roman"/>
                <w:sz w:val="18"/>
                <w:szCs w:val="18"/>
              </w:rPr>
            </w:pPr>
            <w:r w:rsidRPr="00B5236A">
              <w:rPr>
                <w:rFonts w:eastAsia="Times New Roman"/>
                <w:sz w:val="18"/>
                <w:szCs w:val="18"/>
              </w:rPr>
              <w:t>RECRUITMENT SOURCE</w:t>
            </w:r>
          </w:p>
        </w:tc>
      </w:tr>
      <w:tr w:rsidR="00BA7BA0" w:rsidRPr="007C37DA" w14:paraId="089F8392" w14:textId="77777777" w:rsidTr="00571086">
        <w:trPr>
          <w:trHeight w:val="432"/>
          <w:jc w:val="center"/>
        </w:trPr>
        <w:tc>
          <w:tcPr>
            <w:tcW w:w="2340" w:type="dxa"/>
            <w:shd w:val="clear" w:color="auto" w:fill="auto"/>
          </w:tcPr>
          <w:p w14:paraId="15B13462" w14:textId="5F4BD9C0" w:rsidR="00BA7BA0" w:rsidRPr="003C01AA" w:rsidRDefault="00BA7BA0" w:rsidP="007C37DA">
            <w:pPr>
              <w:ind w:left="0" w:firstLine="0"/>
              <w:jc w:val="center"/>
              <w:rPr>
                <w:rFonts w:eastAsia="Times New Roman"/>
                <w:sz w:val="18"/>
                <w:szCs w:val="18"/>
              </w:rPr>
            </w:pPr>
          </w:p>
        </w:tc>
        <w:tc>
          <w:tcPr>
            <w:tcW w:w="990" w:type="dxa"/>
            <w:shd w:val="clear" w:color="auto" w:fill="auto"/>
          </w:tcPr>
          <w:p w14:paraId="4A33491A" w14:textId="59DCF8F2" w:rsidR="00BA7BA0" w:rsidRPr="003C01AA" w:rsidRDefault="00BA7BA0" w:rsidP="007C37DA">
            <w:pPr>
              <w:ind w:left="0" w:firstLine="0"/>
              <w:jc w:val="center"/>
              <w:rPr>
                <w:rFonts w:eastAsia="Times New Roman"/>
                <w:sz w:val="18"/>
                <w:szCs w:val="18"/>
              </w:rPr>
            </w:pPr>
          </w:p>
        </w:tc>
        <w:tc>
          <w:tcPr>
            <w:tcW w:w="1800" w:type="dxa"/>
            <w:shd w:val="clear" w:color="auto" w:fill="auto"/>
          </w:tcPr>
          <w:p w14:paraId="2C883872" w14:textId="33C0817A" w:rsidR="00BA7BA0" w:rsidRPr="003C01AA" w:rsidRDefault="00BA7BA0" w:rsidP="007C37DA">
            <w:pPr>
              <w:ind w:left="0" w:firstLine="0"/>
              <w:jc w:val="center"/>
              <w:rPr>
                <w:rFonts w:eastAsia="Times New Roman"/>
                <w:sz w:val="18"/>
                <w:szCs w:val="18"/>
              </w:rPr>
            </w:pPr>
          </w:p>
        </w:tc>
        <w:tc>
          <w:tcPr>
            <w:tcW w:w="2250" w:type="dxa"/>
            <w:shd w:val="clear" w:color="auto" w:fill="auto"/>
          </w:tcPr>
          <w:p w14:paraId="00EA4AA1" w14:textId="25E602BB" w:rsidR="00BA7BA0" w:rsidRPr="003C01AA" w:rsidRDefault="00BA7BA0" w:rsidP="007C37DA">
            <w:pPr>
              <w:ind w:left="0" w:firstLine="0"/>
              <w:jc w:val="center"/>
              <w:rPr>
                <w:rFonts w:eastAsia="Times New Roman"/>
                <w:sz w:val="18"/>
                <w:szCs w:val="18"/>
              </w:rPr>
            </w:pPr>
          </w:p>
        </w:tc>
      </w:tr>
    </w:tbl>
    <w:p w14:paraId="0F3B227B" w14:textId="03CAFA5A" w:rsidR="00E866F5" w:rsidRPr="00B5236A" w:rsidRDefault="007C37DA" w:rsidP="001C0B35">
      <w:pPr>
        <w:pStyle w:val="BodyText"/>
        <w:spacing w:after="0"/>
      </w:pPr>
      <w:r w:rsidRPr="00B5236A">
        <w:fldChar w:fldCharType="end"/>
      </w:r>
    </w:p>
    <w:p w14:paraId="58388A44" w14:textId="3DA9B64D" w:rsidR="00D1259E" w:rsidRDefault="00555E32" w:rsidP="006B4A70">
      <w:pPr>
        <w:pStyle w:val="BodyText3"/>
      </w:pPr>
      <w:r>
        <w:t>Where:</w:t>
      </w:r>
    </w:p>
    <w:p w14:paraId="36D45F37" w14:textId="55C807DC" w:rsidR="004770CF" w:rsidRDefault="004770CF" w:rsidP="00EB5B86">
      <w:pPr>
        <w:pStyle w:val="ListBullet3"/>
      </w:pPr>
      <w:r>
        <w:t>RIDP Entrance Date: Is the date the individual began their status as an RIDP as found on an SF-52.</w:t>
      </w:r>
    </w:p>
    <w:p w14:paraId="789D5D66" w14:textId="69E1C258" w:rsidR="004770CF" w:rsidRDefault="004770CF" w:rsidP="00EB5B86">
      <w:pPr>
        <w:pStyle w:val="ListBullet3"/>
      </w:pPr>
      <w:r>
        <w:t>Recruitment Source: Chosen from the drop-down menu. Select the most appropriate.</w:t>
      </w:r>
    </w:p>
    <w:p w14:paraId="6115CDCE" w14:textId="09DBF4D0" w:rsidR="00C02FEB" w:rsidRPr="00694E99" w:rsidRDefault="00A8151A" w:rsidP="00694E99">
      <w:pPr>
        <w:pStyle w:val="BodyText"/>
        <w:keepNext/>
        <w:jc w:val="center"/>
        <w:rPr>
          <w:u w:val="single"/>
        </w:rPr>
      </w:pPr>
      <w:ins w:id="10" w:author="Author">
        <w:r w:rsidRPr="00694E99">
          <w:rPr>
            <w:u w:val="single"/>
          </w:rPr>
          <w:lastRenderedPageBreak/>
          <w:t>Table 5: RIDP Data Sheet Continued</w:t>
        </w:r>
      </w:ins>
    </w:p>
    <w:tbl>
      <w:tblPr>
        <w:tblStyle w:val="TableGrid"/>
        <w:tblpPr w:leftFromText="180" w:rightFromText="180" w:vertAnchor="text" w:tblpXSpec="center" w:tblpY="1"/>
        <w:tblOverlap w:val="never"/>
        <w:tblW w:w="0" w:type="auto"/>
        <w:tblLook w:val="04A0" w:firstRow="1" w:lastRow="0" w:firstColumn="1" w:lastColumn="0" w:noHBand="0" w:noVBand="1"/>
      </w:tblPr>
      <w:tblGrid>
        <w:gridCol w:w="1300"/>
        <w:gridCol w:w="923"/>
        <w:gridCol w:w="1511"/>
        <w:gridCol w:w="1062"/>
        <w:gridCol w:w="1282"/>
        <w:gridCol w:w="1112"/>
      </w:tblGrid>
      <w:tr w:rsidR="00297418" w:rsidRPr="00694E99" w14:paraId="3A0E59CE" w14:textId="0E10811B" w:rsidTr="00571086">
        <w:trPr>
          <w:ins w:id="11" w:author="Author"/>
        </w:trPr>
        <w:tc>
          <w:tcPr>
            <w:tcW w:w="1300" w:type="dxa"/>
            <w:vAlign w:val="center"/>
          </w:tcPr>
          <w:p w14:paraId="4B47C888" w14:textId="3057D703" w:rsidR="00297418" w:rsidRPr="00694E99" w:rsidRDefault="00297418" w:rsidP="00297418">
            <w:pPr>
              <w:pStyle w:val="BodyText"/>
              <w:jc w:val="center"/>
              <w:rPr>
                <w:ins w:id="12" w:author="Author"/>
                <w:sz w:val="20"/>
                <w:szCs w:val="20"/>
              </w:rPr>
            </w:pPr>
            <w:ins w:id="13" w:author="Author">
              <w:r>
                <w:rPr>
                  <w:sz w:val="20"/>
                  <w:szCs w:val="20"/>
                </w:rPr>
                <w:t>RELEVANT NON NRC TIME</w:t>
              </w:r>
            </w:ins>
          </w:p>
        </w:tc>
        <w:tc>
          <w:tcPr>
            <w:tcW w:w="923" w:type="dxa"/>
            <w:vAlign w:val="center"/>
          </w:tcPr>
          <w:p w14:paraId="1BE4F215" w14:textId="1BEB9D18" w:rsidR="00297418" w:rsidRPr="00694E99" w:rsidRDefault="00297418" w:rsidP="00297418">
            <w:pPr>
              <w:pStyle w:val="BodyText"/>
              <w:jc w:val="center"/>
              <w:rPr>
                <w:ins w:id="14" w:author="Author"/>
                <w:sz w:val="20"/>
                <w:szCs w:val="20"/>
              </w:rPr>
            </w:pPr>
            <w:ins w:id="15" w:author="Author">
              <w:r>
                <w:rPr>
                  <w:sz w:val="20"/>
                  <w:szCs w:val="20"/>
                </w:rPr>
                <w:t>NRC TIME PRIOR TO RIDP</w:t>
              </w:r>
            </w:ins>
          </w:p>
        </w:tc>
        <w:tc>
          <w:tcPr>
            <w:tcW w:w="1511" w:type="dxa"/>
            <w:vAlign w:val="center"/>
          </w:tcPr>
          <w:p w14:paraId="3927DFF4" w14:textId="066A514D" w:rsidR="00297418" w:rsidRPr="00694E99" w:rsidRDefault="00297418" w:rsidP="00297418">
            <w:pPr>
              <w:pStyle w:val="BodyText"/>
              <w:jc w:val="center"/>
              <w:rPr>
                <w:ins w:id="16" w:author="Author"/>
                <w:sz w:val="20"/>
                <w:szCs w:val="20"/>
              </w:rPr>
            </w:pPr>
            <w:ins w:id="17" w:author="Author">
              <w:r>
                <w:rPr>
                  <w:sz w:val="20"/>
                  <w:szCs w:val="20"/>
                </w:rPr>
                <w:t>TOTAL EXPERIENCE</w:t>
              </w:r>
            </w:ins>
          </w:p>
        </w:tc>
        <w:tc>
          <w:tcPr>
            <w:tcW w:w="1062" w:type="dxa"/>
            <w:vAlign w:val="center"/>
          </w:tcPr>
          <w:p w14:paraId="49C762B1" w14:textId="6D63A418" w:rsidR="00297418" w:rsidRPr="00694E99" w:rsidRDefault="00297418" w:rsidP="00297418">
            <w:pPr>
              <w:pStyle w:val="BodyText"/>
              <w:jc w:val="center"/>
              <w:rPr>
                <w:ins w:id="18" w:author="Author"/>
                <w:sz w:val="20"/>
                <w:szCs w:val="20"/>
              </w:rPr>
            </w:pPr>
            <w:ins w:id="19" w:author="Author">
              <w:r>
                <w:rPr>
                  <w:sz w:val="20"/>
                  <w:szCs w:val="20"/>
                </w:rPr>
                <w:t>QUAL STATUS</w:t>
              </w:r>
            </w:ins>
          </w:p>
        </w:tc>
        <w:tc>
          <w:tcPr>
            <w:tcW w:w="1282" w:type="dxa"/>
            <w:vAlign w:val="center"/>
          </w:tcPr>
          <w:p w14:paraId="0121EBFC" w14:textId="6D6B9EC0" w:rsidR="00297418" w:rsidRPr="00694E99" w:rsidRDefault="00297418" w:rsidP="00297418">
            <w:pPr>
              <w:pStyle w:val="BodyText"/>
              <w:jc w:val="center"/>
              <w:rPr>
                <w:ins w:id="20" w:author="Author"/>
                <w:sz w:val="20"/>
                <w:szCs w:val="20"/>
              </w:rPr>
            </w:pPr>
            <w:ins w:id="21" w:author="Author">
              <w:r>
                <w:rPr>
                  <w:sz w:val="20"/>
                  <w:szCs w:val="20"/>
                </w:rPr>
                <w:t>PROGRAM STATUS</w:t>
              </w:r>
            </w:ins>
          </w:p>
        </w:tc>
        <w:tc>
          <w:tcPr>
            <w:tcW w:w="1112" w:type="dxa"/>
            <w:vAlign w:val="center"/>
          </w:tcPr>
          <w:p w14:paraId="0D66C132" w14:textId="45A3F084" w:rsidR="00297418" w:rsidRPr="00694E99" w:rsidRDefault="00297418" w:rsidP="00297418">
            <w:pPr>
              <w:pStyle w:val="BodyText"/>
              <w:jc w:val="center"/>
              <w:rPr>
                <w:ins w:id="22" w:author="Author"/>
                <w:sz w:val="20"/>
                <w:szCs w:val="20"/>
              </w:rPr>
            </w:pPr>
            <w:ins w:id="23" w:author="Author">
              <w:r>
                <w:rPr>
                  <w:sz w:val="20"/>
                  <w:szCs w:val="20"/>
                </w:rPr>
                <w:t>DATE BECAME RES OR LEFT</w:t>
              </w:r>
            </w:ins>
          </w:p>
        </w:tc>
      </w:tr>
      <w:tr w:rsidR="00297418" w:rsidRPr="003C01AA" w14:paraId="21BAF568" w14:textId="4C68EB56" w:rsidTr="00571086">
        <w:trPr>
          <w:trHeight w:val="432"/>
        </w:trPr>
        <w:tc>
          <w:tcPr>
            <w:tcW w:w="1300" w:type="dxa"/>
          </w:tcPr>
          <w:p w14:paraId="73E70D19" w14:textId="0BD2BEF9" w:rsidR="00297418" w:rsidRPr="003C01AA" w:rsidRDefault="00297418" w:rsidP="00297418">
            <w:pPr>
              <w:ind w:left="0" w:firstLine="0"/>
              <w:jc w:val="center"/>
              <w:rPr>
                <w:rFonts w:eastAsia="Times New Roman"/>
                <w:sz w:val="18"/>
                <w:szCs w:val="18"/>
              </w:rPr>
            </w:pPr>
          </w:p>
        </w:tc>
        <w:tc>
          <w:tcPr>
            <w:tcW w:w="923" w:type="dxa"/>
          </w:tcPr>
          <w:p w14:paraId="01EE7524" w14:textId="21DF1C63" w:rsidR="00297418" w:rsidRPr="003C01AA" w:rsidRDefault="00297418" w:rsidP="00297418">
            <w:pPr>
              <w:ind w:left="0" w:firstLine="0"/>
              <w:jc w:val="center"/>
              <w:rPr>
                <w:rFonts w:eastAsia="Times New Roman"/>
                <w:sz w:val="18"/>
                <w:szCs w:val="18"/>
              </w:rPr>
            </w:pPr>
          </w:p>
        </w:tc>
        <w:tc>
          <w:tcPr>
            <w:tcW w:w="1511" w:type="dxa"/>
          </w:tcPr>
          <w:p w14:paraId="34109FB3" w14:textId="37EFF0DF" w:rsidR="00297418" w:rsidRPr="003C01AA" w:rsidRDefault="00297418" w:rsidP="00297418">
            <w:pPr>
              <w:ind w:left="0" w:firstLine="0"/>
              <w:jc w:val="center"/>
              <w:rPr>
                <w:rFonts w:eastAsia="Times New Roman"/>
                <w:sz w:val="18"/>
                <w:szCs w:val="18"/>
              </w:rPr>
            </w:pPr>
          </w:p>
        </w:tc>
        <w:tc>
          <w:tcPr>
            <w:tcW w:w="1062" w:type="dxa"/>
          </w:tcPr>
          <w:p w14:paraId="7CCB63A7" w14:textId="663BE2F9" w:rsidR="00297418" w:rsidRPr="003C01AA" w:rsidRDefault="00297418" w:rsidP="00297418">
            <w:pPr>
              <w:ind w:left="0" w:firstLine="0"/>
              <w:jc w:val="center"/>
              <w:rPr>
                <w:rFonts w:eastAsia="Times New Roman"/>
                <w:sz w:val="18"/>
                <w:szCs w:val="18"/>
              </w:rPr>
            </w:pPr>
          </w:p>
        </w:tc>
        <w:tc>
          <w:tcPr>
            <w:tcW w:w="1282" w:type="dxa"/>
          </w:tcPr>
          <w:p w14:paraId="70192751" w14:textId="77777777" w:rsidR="00297418" w:rsidDel="00DA1F17" w:rsidRDefault="00297418" w:rsidP="00297418">
            <w:pPr>
              <w:ind w:left="0" w:firstLine="0"/>
              <w:jc w:val="center"/>
              <w:rPr>
                <w:rFonts w:eastAsia="Times New Roman"/>
                <w:sz w:val="18"/>
                <w:szCs w:val="18"/>
              </w:rPr>
            </w:pPr>
          </w:p>
        </w:tc>
        <w:tc>
          <w:tcPr>
            <w:tcW w:w="1112" w:type="dxa"/>
          </w:tcPr>
          <w:p w14:paraId="10064FE8" w14:textId="77777777" w:rsidR="00297418" w:rsidDel="00DA1F17" w:rsidRDefault="00297418" w:rsidP="00297418">
            <w:pPr>
              <w:ind w:left="0" w:firstLine="0"/>
              <w:jc w:val="center"/>
              <w:rPr>
                <w:rFonts w:eastAsia="Times New Roman"/>
                <w:sz w:val="18"/>
                <w:szCs w:val="18"/>
              </w:rPr>
            </w:pPr>
          </w:p>
        </w:tc>
      </w:tr>
    </w:tbl>
    <w:p w14:paraId="53C24CFE" w14:textId="66EA31C5" w:rsidR="00A8151A" w:rsidRDefault="00297418" w:rsidP="00CC5C16">
      <w:pPr>
        <w:pStyle w:val="BodyText"/>
      </w:pPr>
      <w:r>
        <w:br w:type="textWrapping" w:clear="all"/>
      </w:r>
    </w:p>
    <w:p w14:paraId="29E9E50B" w14:textId="334A3959" w:rsidR="002E62F5" w:rsidRDefault="00DF21BD" w:rsidP="00EB5B86">
      <w:pPr>
        <w:pStyle w:val="ListBullet3"/>
        <w:rPr>
          <w:ins w:id="24" w:author="Author"/>
        </w:rPr>
      </w:pPr>
      <w:ins w:id="25" w:author="Author">
        <w:r w:rsidRPr="00DF21BD">
          <w:t>Relevant Non NRC Time: The relevant nuclear power experience acquired outside of the NRC. Examples include operation, engineering, maintenance, or construction experience with commercial nuclear power plants, naval shipyards, U.S. Department of Energy facilities, or the U.S. Navy’s nuclear power program.</w:t>
        </w:r>
      </w:ins>
    </w:p>
    <w:p w14:paraId="413379AA" w14:textId="5EA625FB" w:rsidR="00DF21BD" w:rsidRDefault="005E7756" w:rsidP="00EB5B86">
      <w:pPr>
        <w:pStyle w:val="ListBullet3"/>
      </w:pPr>
      <w:ins w:id="26" w:author="Author">
        <w:r w:rsidRPr="005E7756">
          <w:t>NRC Time prior to RIDP: Enter any NRC experience prior to the RIDP entrance date if it exists.</w:t>
        </w:r>
      </w:ins>
    </w:p>
    <w:p w14:paraId="6E677FE3" w14:textId="12D253EA" w:rsidR="004770CF" w:rsidRDefault="004770CF" w:rsidP="00EB5B86">
      <w:pPr>
        <w:pStyle w:val="ListBullet3"/>
      </w:pPr>
      <w:r>
        <w:t>Qual Status: Chosen from the drop-down</w:t>
      </w:r>
      <w:r w:rsidR="00C35388">
        <w:t xml:space="preserve"> menu</w:t>
      </w:r>
      <w:r w:rsidR="003B4DC2">
        <w:t xml:space="preserve"> </w:t>
      </w:r>
      <w:r w:rsidR="00040947">
        <w:t>based on their qualification status at the date of the data sheet.</w:t>
      </w:r>
    </w:p>
    <w:p w14:paraId="384B3E95" w14:textId="6825A5C1" w:rsidR="00C35388" w:rsidRDefault="00040947" w:rsidP="00EB5B86">
      <w:pPr>
        <w:pStyle w:val="ListBullet3"/>
      </w:pPr>
      <w:r>
        <w:t>Program</w:t>
      </w:r>
      <w:r w:rsidR="00C35388">
        <w:t xml:space="preserve"> Status: Chosen from the drop-down menu</w:t>
      </w:r>
      <w:r w:rsidR="003B4DC2">
        <w:t xml:space="preserve"> based on their status </w:t>
      </w:r>
      <w:r>
        <w:t>in the program at the date of the data sheet</w:t>
      </w:r>
      <w:r w:rsidR="00C35388">
        <w:t>.</w:t>
      </w:r>
      <w:r>
        <w:t xml:space="preserve"> Regions will maintain any </w:t>
      </w:r>
      <w:r w:rsidR="006B505E">
        <w:t>staff that was in the RIDP anytime during the period of the data sheet</w:t>
      </w:r>
      <w:r w:rsidR="00733779">
        <w:t>, usually since the last time data was collected.</w:t>
      </w:r>
    </w:p>
    <w:p w14:paraId="1CB2CAAB" w14:textId="02426F62" w:rsidR="000A27EC" w:rsidRDefault="00733779" w:rsidP="00297418">
      <w:pPr>
        <w:pStyle w:val="ListBullet3"/>
      </w:pPr>
      <w:r>
        <w:t xml:space="preserve">Date Became Resident or Left Program: Date the individual was no longer in the RIDP as determined by an SF-52. </w:t>
      </w:r>
    </w:p>
    <w:p w14:paraId="1059C986" w14:textId="3F88FDF2" w:rsidR="00125DD9" w:rsidRDefault="00EE6986" w:rsidP="006B4A70">
      <w:pPr>
        <w:pStyle w:val="Heading2"/>
      </w:pPr>
      <w:r>
        <w:t>0</w:t>
      </w:r>
      <w:r w:rsidR="0096367E">
        <w:t>6</w:t>
      </w:r>
      <w:r w:rsidR="00BA4711">
        <w:t>.0</w:t>
      </w:r>
      <w:r w:rsidR="000A27EC">
        <w:t>3</w:t>
      </w:r>
      <w:r w:rsidR="00BA4711">
        <w:tab/>
      </w:r>
      <w:r w:rsidR="00361941" w:rsidRPr="006B4A70">
        <w:t>RI</w:t>
      </w:r>
      <w:r w:rsidR="00125DD9" w:rsidRPr="006B4A70">
        <w:t xml:space="preserve"> Departure </w:t>
      </w:r>
      <w:r w:rsidR="00540911" w:rsidRPr="006B4A70">
        <w:t>Survey</w:t>
      </w:r>
    </w:p>
    <w:p w14:paraId="072BFE67" w14:textId="0B78A85E" w:rsidR="00C14F94" w:rsidRDefault="00344DF8" w:rsidP="00AF0A1B">
      <w:pPr>
        <w:pStyle w:val="BodyText3"/>
      </w:pPr>
      <w:r>
        <w:t>DRO may generate and utilize</w:t>
      </w:r>
      <w:r w:rsidR="003C01AA">
        <w:t xml:space="preserve"> a</w:t>
      </w:r>
      <w:r>
        <w:t xml:space="preserve"> Microsoft Forms survey for </w:t>
      </w:r>
      <w:r w:rsidR="00C82E96">
        <w:t>f</w:t>
      </w:r>
      <w:r>
        <w:t xml:space="preserve">orm 1, for ease of use by former RIs. If RIs elect to fill out a hardcopy or other format, DRO staff will enter the data into </w:t>
      </w:r>
      <w:r w:rsidR="0096713A">
        <w:t>Forms for tracking and trending.</w:t>
      </w:r>
    </w:p>
    <w:p w14:paraId="3692CBC9" w14:textId="37AFF649" w:rsidR="00675E56" w:rsidRDefault="00967681" w:rsidP="00AF0A1B">
      <w:pPr>
        <w:pStyle w:val="BodyText3"/>
      </w:pPr>
      <w:r>
        <w:t xml:space="preserve">The </w:t>
      </w:r>
      <w:r w:rsidR="008205FE">
        <w:t>Office of the Chief Human Capital Officer (</w:t>
      </w:r>
      <w:r w:rsidR="00675E56">
        <w:t>OCHCO</w:t>
      </w:r>
      <w:r w:rsidR="008205FE">
        <w:t>)</w:t>
      </w:r>
      <w:r w:rsidR="00675E56">
        <w:t xml:space="preserve"> is responsible for </w:t>
      </w:r>
      <w:r w:rsidR="00371B41">
        <w:t xml:space="preserve">providing </w:t>
      </w:r>
      <w:r w:rsidR="00675E56">
        <w:t>NRC employees who depart the agency</w:t>
      </w:r>
      <w:r w:rsidR="00371B41">
        <w:t xml:space="preserve"> with the opportunity to complete an exit survey</w:t>
      </w:r>
      <w:r w:rsidR="00675E56">
        <w:t xml:space="preserve">, including RIs. DRO may </w:t>
      </w:r>
      <w:r w:rsidR="00371B41">
        <w:t xml:space="preserve">coordinate with OCHCO to review exit survey data from former RIs. </w:t>
      </w:r>
    </w:p>
    <w:p w14:paraId="3EC91345" w14:textId="67093E81" w:rsidR="00125DD9" w:rsidRPr="006B4A70" w:rsidRDefault="00EE6986" w:rsidP="006B4A70">
      <w:pPr>
        <w:pStyle w:val="Heading2"/>
      </w:pPr>
      <w:r>
        <w:t>0</w:t>
      </w:r>
      <w:r w:rsidR="0096367E">
        <w:t>6</w:t>
      </w:r>
      <w:r w:rsidR="00BA4711">
        <w:t>.</w:t>
      </w:r>
      <w:r w:rsidR="00482201">
        <w:t>04</w:t>
      </w:r>
      <w:r w:rsidR="00BA4711">
        <w:tab/>
      </w:r>
      <w:bookmarkStart w:id="27" w:name="_Hlk144120521"/>
      <w:r w:rsidR="00D73A0B" w:rsidRPr="006B4A70">
        <w:t xml:space="preserve">Regional Report </w:t>
      </w:r>
      <w:r w:rsidR="00700036" w:rsidRPr="006B4A70">
        <w:t xml:space="preserve">on </w:t>
      </w:r>
      <w:r w:rsidR="00D73A0B" w:rsidRPr="006B4A70">
        <w:t>the Health of RI Recruitment and Retention</w:t>
      </w:r>
      <w:bookmarkEnd w:id="27"/>
    </w:p>
    <w:p w14:paraId="4F77D2E4" w14:textId="2EDFDC44" w:rsidR="00531AAB" w:rsidRDefault="00482201" w:rsidP="00182A7D">
      <w:pPr>
        <w:pStyle w:val="BodyText3"/>
      </w:pPr>
      <w:r w:rsidRPr="00482201">
        <w:t xml:space="preserve">DRO may generate and utilize a Microsoft Forms survey for </w:t>
      </w:r>
      <w:r w:rsidR="00D2052D">
        <w:t>f</w:t>
      </w:r>
      <w:r w:rsidRPr="00482201">
        <w:t xml:space="preserve">orm </w:t>
      </w:r>
      <w:r>
        <w:t>2</w:t>
      </w:r>
      <w:r w:rsidRPr="00482201">
        <w:t>, for ease of use by former RIs. If RIs elect to fill out a hardcopy or other format, DRO staff will enter the data into Forms for tracking and trending.</w:t>
      </w:r>
      <w:r>
        <w:t xml:space="preserve"> DRO may elect to collect additional data or </w:t>
      </w:r>
      <w:r w:rsidR="001D5101">
        <w:t>alter questions as necessary, while maintaining certain portions for long</w:t>
      </w:r>
      <w:r w:rsidR="008E74ED">
        <w:noBreakHyphen/>
      </w:r>
      <w:r w:rsidR="001D5101">
        <w:t>term trending purposes.</w:t>
      </w:r>
    </w:p>
    <w:p w14:paraId="05205072" w14:textId="27782D4B" w:rsidR="00DC2693" w:rsidRDefault="00EE6986" w:rsidP="001C0B35">
      <w:pPr>
        <w:pStyle w:val="Heading2"/>
      </w:pPr>
      <w:r>
        <w:lastRenderedPageBreak/>
        <w:t>0</w:t>
      </w:r>
      <w:r w:rsidR="00DC2693">
        <w:t xml:space="preserve">6.05 </w:t>
      </w:r>
      <w:r w:rsidR="00DC2693">
        <w:tab/>
      </w:r>
      <w:r w:rsidR="0008017B" w:rsidRPr="006B4A70">
        <w:t>RI Demographics Tracking and Report</w:t>
      </w:r>
    </w:p>
    <w:p w14:paraId="130478E3" w14:textId="6C7C2368" w:rsidR="0080536D" w:rsidRDefault="00DE3D29" w:rsidP="00633D3A">
      <w:pPr>
        <w:pStyle w:val="BodyText3"/>
      </w:pPr>
      <w:ins w:id="28" w:author="Author">
        <w:r>
          <w:t>T</w:t>
        </w:r>
      </w:ins>
      <w:r w:rsidR="0080536D">
        <w:t>he program office</w:t>
      </w:r>
      <w:ins w:id="29" w:author="Author">
        <w:r w:rsidR="00C2021A">
          <w:t xml:space="preserve"> will </w:t>
        </w:r>
        <w:r w:rsidR="00D23CCD" w:rsidRPr="00D23CCD">
          <w:t xml:space="preserve">provide an annual report to the Commission on the health of the resident inspector program consisting of four high-level summaries, one from each region. The report should include information such as the number of resident inspector positions turned over that year and the number due to turn over in the coming </w:t>
        </w:r>
        <w:r w:rsidR="00E400B3">
          <w:t>2</w:t>
        </w:r>
        <w:r w:rsidR="00D23CCD" w:rsidRPr="00D23CCD">
          <w:t xml:space="preserve"> years, the number of qualified candidates who applied for each opportunity that arose and their relevant years of experience, and the number of resident inspectors currently serving under an extension of time and how long those extensions are expected to exist before mandatory rotation can be accomplished. The report should also include the number, locations, duration, and cost of temporary resident inspector placements which are done to compensate for delays in assignment of permanent resident inspectors [C1].</w:t>
        </w:r>
      </w:ins>
    </w:p>
    <w:p w14:paraId="6EB1D402" w14:textId="7F4005B5" w:rsidR="00850A7B" w:rsidRDefault="00A977EE" w:rsidP="00633D3A">
      <w:pPr>
        <w:pStyle w:val="BodyText3"/>
      </w:pPr>
      <w:r>
        <w:t xml:space="preserve">The program office, in coordination with the RI Standing Committee, and as directed by regional, NRR or higher authority, may provide </w:t>
      </w:r>
      <w:r w:rsidR="000D22BB">
        <w:t xml:space="preserve">demographics data as necessary for programmatic decision-making. </w:t>
      </w:r>
    </w:p>
    <w:p w14:paraId="5D97F413" w14:textId="77777777" w:rsidR="00B57994" w:rsidRDefault="00B57994" w:rsidP="00E61FD4">
      <w:pPr>
        <w:pStyle w:val="Heading1"/>
        <w:rPr>
          <w:color w:val="000000"/>
        </w:rPr>
      </w:pPr>
      <w:r>
        <w:t>0307</w:t>
      </w:r>
      <w:r w:rsidR="003B1710">
        <w:t>D</w:t>
      </w:r>
      <w:r>
        <w:t>-07</w:t>
      </w:r>
      <w:r>
        <w:tab/>
        <w:t>R</w:t>
      </w:r>
      <w:r>
        <w:rPr>
          <w:color w:val="000000"/>
        </w:rPr>
        <w:t>EFERENCES</w:t>
      </w:r>
    </w:p>
    <w:p w14:paraId="10907A36" w14:textId="4790EC5A" w:rsidR="001C0B35" w:rsidRDefault="001C0B35" w:rsidP="00BF41DF">
      <w:pPr>
        <w:pStyle w:val="BodyText2"/>
      </w:pPr>
      <w:r w:rsidRPr="00C425E7">
        <w:t>COMSECY-14-0030</w:t>
      </w:r>
      <w:r>
        <w:t>, “Proposed Suspension of the Reactor Oversight Process Self</w:t>
      </w:r>
      <w:r>
        <w:noBreakHyphen/>
        <w:t>Assessment for Calendar Year 2014,” dated August 5, 2014 (</w:t>
      </w:r>
      <w:hyperlink r:id="rId10" w:history="1">
        <w:r>
          <w:rPr>
            <w:color w:val="0000FF"/>
            <w:u w:val="single"/>
          </w:rPr>
          <w:t>ML14168A532</w:t>
        </w:r>
      </w:hyperlink>
      <w:r>
        <w:t>)</w:t>
      </w:r>
    </w:p>
    <w:p w14:paraId="11AD30A7" w14:textId="562ACF1A" w:rsidR="001C0B35" w:rsidRDefault="001C0B35" w:rsidP="00BF41DF">
      <w:pPr>
        <w:pStyle w:val="BodyText2"/>
      </w:pPr>
      <w:r>
        <w:t>COMSECY-15-0014, “Proposed Elimination of Annual Reporting Requirements for Specific Evaluations within the Reactor Oversight Process Self-Assessment Process,” dated May 7, 2015 (</w:t>
      </w:r>
      <w:hyperlink r:id="rId11" w:history="1">
        <w:r>
          <w:rPr>
            <w:color w:val="0000FF"/>
            <w:u w:val="single"/>
          </w:rPr>
          <w:t>ML15072A202</w:t>
        </w:r>
      </w:hyperlink>
      <w:r>
        <w:t>)</w:t>
      </w:r>
    </w:p>
    <w:p w14:paraId="3C3031A3" w14:textId="24429BBF" w:rsidR="001C0B35" w:rsidRDefault="001C0B35" w:rsidP="00D92DE3">
      <w:pPr>
        <w:pStyle w:val="BodyText2"/>
      </w:pPr>
      <w:r>
        <w:t>SRM</w:t>
      </w:r>
      <w:r>
        <w:noBreakHyphen/>
      </w:r>
      <w:r w:rsidRPr="005920D4">
        <w:t>COMGJD</w:t>
      </w:r>
      <w:r>
        <w:noBreakHyphen/>
      </w:r>
      <w:r w:rsidRPr="005920D4">
        <w:t>98</w:t>
      </w:r>
      <w:r>
        <w:noBreakHyphen/>
      </w:r>
      <w:r w:rsidRPr="005920D4">
        <w:t>001/COMEXM</w:t>
      </w:r>
      <w:r>
        <w:noBreakHyphen/>
      </w:r>
      <w:r w:rsidRPr="005920D4">
        <w:t>98</w:t>
      </w:r>
      <w:r>
        <w:noBreakHyphen/>
      </w:r>
      <w:r w:rsidRPr="005920D4">
        <w:t>002, “Discussion of Resident Inspector Demographics and the Balance between Expertise and Objectivity,” dated April</w:t>
      </w:r>
      <w:r>
        <w:t> </w:t>
      </w:r>
      <w:r w:rsidRPr="005920D4">
        <w:t>8,</w:t>
      </w:r>
      <w:r>
        <w:t> </w:t>
      </w:r>
      <w:r w:rsidRPr="005920D4">
        <w:t>1998 (</w:t>
      </w:r>
      <w:hyperlink r:id="rId12" w:history="1">
        <w:r w:rsidRPr="00860AF3">
          <w:rPr>
            <w:rStyle w:val="Hyperlink"/>
          </w:rPr>
          <w:t>ML003753515</w:t>
        </w:r>
      </w:hyperlink>
      <w:r>
        <w:t>) (non-public)</w:t>
      </w:r>
    </w:p>
    <w:p w14:paraId="1FED122F" w14:textId="57CE9EEE" w:rsidR="001C0B35" w:rsidRDefault="001C0B35" w:rsidP="00BF41DF">
      <w:pPr>
        <w:pStyle w:val="BodyText2"/>
      </w:pPr>
      <w:r>
        <w:t>SRM</w:t>
      </w:r>
      <w:r>
        <w:noBreakHyphen/>
        <w:t>COMSECY-14-0030, dated September 19, 2014 (</w:t>
      </w:r>
      <w:hyperlink r:id="rId13" w:history="1">
        <w:r>
          <w:rPr>
            <w:color w:val="0000FF"/>
            <w:u w:val="single"/>
          </w:rPr>
          <w:t>ML14262A078</w:t>
        </w:r>
      </w:hyperlink>
      <w:r>
        <w:t>)</w:t>
      </w:r>
    </w:p>
    <w:p w14:paraId="64DF51FD" w14:textId="272D1971" w:rsidR="001C0B35" w:rsidRDefault="001C0B35" w:rsidP="00BF41DF">
      <w:pPr>
        <w:pStyle w:val="BodyText2"/>
        <w:rPr>
          <w:ins w:id="30" w:author="Author"/>
        </w:rPr>
      </w:pPr>
      <w:r>
        <w:t>SRM</w:t>
      </w:r>
      <w:r>
        <w:noBreakHyphen/>
        <w:t>COMSECY</w:t>
      </w:r>
      <w:r>
        <w:noBreakHyphen/>
        <w:t>15</w:t>
      </w:r>
      <w:r>
        <w:noBreakHyphen/>
        <w:t>0014, dated June 18, 2015 (</w:t>
      </w:r>
      <w:hyperlink r:id="rId14" w:history="1">
        <w:r>
          <w:rPr>
            <w:color w:val="0000FF"/>
            <w:u w:val="single"/>
          </w:rPr>
          <w:t>ML15169B131</w:t>
        </w:r>
      </w:hyperlink>
      <w:r>
        <w:t>)</w:t>
      </w:r>
    </w:p>
    <w:p w14:paraId="2A2248B8" w14:textId="589184DB" w:rsidR="00733D5F" w:rsidRDefault="00733D5F" w:rsidP="00BF41DF">
      <w:pPr>
        <w:pStyle w:val="BodyText2"/>
      </w:pPr>
      <w:ins w:id="31" w:author="Author">
        <w:r w:rsidRPr="00733D5F">
          <w:t>SRM-M240711, “Staff Requirements – Briefing on Results of the Agency Action Review Meeting” (</w:t>
        </w:r>
      </w:ins>
      <w:r w:rsidR="00EA1BBF">
        <w:fldChar w:fldCharType="begin"/>
      </w:r>
      <w:r w:rsidR="00EA1BBF">
        <w:instrText>HYPERLINK "https://adamsxt.nrc.gov/navigator/AdamsXT/content/downloadContent.faces?objectStoreName=MainLibrary&amp;vsId=%7bA48A354C-D922-C431-8795-910F9EB00000%7d&amp;ForceBrowserDownloadMgrPrompt=false"</w:instrText>
      </w:r>
      <w:r w:rsidR="00EA1BBF">
        <w:fldChar w:fldCharType="separate"/>
      </w:r>
      <w:ins w:id="32" w:author="Author">
        <w:r w:rsidRPr="00EA1BBF">
          <w:rPr>
            <w:rStyle w:val="Hyperlink"/>
          </w:rPr>
          <w:t>ML24214A296</w:t>
        </w:r>
      </w:ins>
      <w:r w:rsidR="00EA1BBF">
        <w:fldChar w:fldCharType="end"/>
      </w:r>
      <w:ins w:id="33" w:author="Author">
        <w:r w:rsidRPr="00733D5F">
          <w:t>)</w:t>
        </w:r>
      </w:ins>
    </w:p>
    <w:p w14:paraId="452552CA" w14:textId="77777777" w:rsidR="00647B13" w:rsidRDefault="00647B13" w:rsidP="00C61F20">
      <w:pPr>
        <w:pStyle w:val="BodyText"/>
        <w:sectPr w:rsidR="00647B13" w:rsidSect="005854CA">
          <w:footerReference w:type="default" r:id="rId15"/>
          <w:pgSz w:w="12240" w:h="15840" w:code="1"/>
          <w:pgMar w:top="1440" w:right="1440" w:bottom="1440" w:left="1440" w:header="720" w:footer="720" w:gutter="0"/>
          <w:pgNumType w:start="1"/>
          <w:cols w:space="720"/>
          <w:docGrid w:linePitch="360"/>
        </w:sectPr>
      </w:pPr>
    </w:p>
    <w:p w14:paraId="43E5DF08" w14:textId="58188AD9" w:rsidR="00C14F94" w:rsidRDefault="00540911" w:rsidP="00017A72">
      <w:pPr>
        <w:pStyle w:val="attachmenttitle"/>
      </w:pPr>
      <w:r>
        <w:lastRenderedPageBreak/>
        <w:t xml:space="preserve">Attachment 1 </w:t>
      </w:r>
      <w:r w:rsidR="002E34A1">
        <w:t>–</w:t>
      </w:r>
      <w:r>
        <w:t xml:space="preserve"> Form 1</w:t>
      </w:r>
      <w:r w:rsidR="00391688">
        <w:t xml:space="preserve">: </w:t>
      </w:r>
      <w:r>
        <w:t>Departure Survey</w:t>
      </w:r>
    </w:p>
    <w:tbl>
      <w:tblPr>
        <w:tblW w:w="93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44"/>
      </w:tblGrid>
      <w:tr w:rsidR="006B1759" w:rsidRPr="00FD4B74" w14:paraId="6D4FB622"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6BA67E7F" w14:textId="77777777" w:rsidR="006B1759" w:rsidRPr="00594BFE" w:rsidRDefault="006F2425" w:rsidP="00017A72">
            <w:pPr>
              <w:jc w:val="center"/>
              <w:rPr>
                <w:rFonts w:eastAsia="Times New Roman"/>
                <w:bCs/>
                <w:u w:val="single"/>
              </w:rPr>
            </w:pPr>
            <w:r w:rsidRPr="00594BFE">
              <w:rPr>
                <w:rFonts w:eastAsia="Times New Roman"/>
                <w:bCs/>
                <w:u w:val="single"/>
              </w:rPr>
              <w:t xml:space="preserve">Reasons </w:t>
            </w:r>
            <w:r w:rsidR="00656C25" w:rsidRPr="00594BFE">
              <w:rPr>
                <w:rFonts w:eastAsia="Times New Roman"/>
                <w:bCs/>
                <w:u w:val="single"/>
              </w:rPr>
              <w:t>f</w:t>
            </w:r>
            <w:r w:rsidRPr="00594BFE">
              <w:rPr>
                <w:rFonts w:eastAsia="Times New Roman"/>
                <w:bCs/>
                <w:u w:val="single"/>
              </w:rPr>
              <w:t xml:space="preserve">or Leaving </w:t>
            </w:r>
            <w:r w:rsidR="00656C25" w:rsidRPr="00594BFE">
              <w:rPr>
                <w:rFonts w:eastAsia="Times New Roman"/>
                <w:bCs/>
                <w:u w:val="single"/>
              </w:rPr>
              <w:t>t</w:t>
            </w:r>
            <w:r w:rsidRPr="00594BFE">
              <w:rPr>
                <w:rFonts w:eastAsia="Times New Roman"/>
                <w:bCs/>
                <w:u w:val="single"/>
              </w:rPr>
              <w:t>he Resident Inspector Program</w:t>
            </w:r>
          </w:p>
        </w:tc>
      </w:tr>
      <w:tr w:rsidR="006B1759" w:rsidRPr="00FD4B74" w14:paraId="17E52F93"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260B3B0D" w14:textId="77777777" w:rsidR="006B1759" w:rsidRPr="00594BFE" w:rsidRDefault="00656C25" w:rsidP="00017A72">
            <w:pPr>
              <w:jc w:val="center"/>
              <w:rPr>
                <w:rFonts w:eastAsia="Times New Roman"/>
                <w:u w:val="single"/>
              </w:rPr>
            </w:pPr>
            <w:r w:rsidRPr="00594BFE">
              <w:rPr>
                <w:rFonts w:eastAsia="Times New Roman"/>
                <w:u w:val="single"/>
              </w:rPr>
              <w:t>Circumstances</w:t>
            </w:r>
          </w:p>
        </w:tc>
      </w:tr>
      <w:tr w:rsidR="006B1759" w:rsidRPr="00FD4B74" w14:paraId="5CD2BE67" w14:textId="77777777" w:rsidTr="00FF0C00">
        <w:trPr>
          <w:trHeight w:val="347"/>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2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5"/>
              <w:gridCol w:w="2416"/>
              <w:gridCol w:w="695"/>
              <w:gridCol w:w="2136"/>
              <w:gridCol w:w="695"/>
              <w:gridCol w:w="2590"/>
            </w:tblGrid>
            <w:tr w:rsidR="006B1759" w:rsidRPr="006B1759" w14:paraId="7B592C43" w14:textId="77777777" w:rsidTr="00222BD1">
              <w:trPr>
                <w:trHeight w:val="295"/>
                <w:tblCellSpacing w:w="0" w:type="dxa"/>
              </w:trPr>
              <w:tc>
                <w:tcPr>
                  <w:tcW w:w="552" w:type="dxa"/>
                  <w:tcBorders>
                    <w:top w:val="outset" w:sz="6" w:space="0" w:color="auto"/>
                    <w:left w:val="outset" w:sz="6" w:space="0" w:color="auto"/>
                    <w:bottom w:val="outset" w:sz="6" w:space="0" w:color="auto"/>
                    <w:right w:val="outset" w:sz="6" w:space="0" w:color="auto"/>
                  </w:tcBorders>
                  <w:vAlign w:val="center"/>
                  <w:hideMark/>
                </w:tcPr>
                <w:p w14:paraId="4E5EE9AD" w14:textId="361DEA13" w:rsidR="006B1759" w:rsidRPr="006B1759" w:rsidRDefault="009320F1" w:rsidP="00017A72">
                  <w:pPr>
                    <w:jc w:val="center"/>
                    <w:rPr>
                      <w:rFonts w:eastAsia="Times New Roman"/>
                    </w:rPr>
                  </w:pPr>
                  <w:r>
                    <w:rPr>
                      <w:rFonts w:eastAsia="Times New Roman"/>
                    </w:rPr>
                    <w:pict w14:anchorId="27A0D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7.25pt">
                        <v:imagedata r:id="rId16" o:title=""/>
                      </v:shape>
                    </w:pict>
                  </w:r>
                </w:p>
              </w:tc>
              <w:tc>
                <w:tcPr>
                  <w:tcW w:w="2536" w:type="dxa"/>
                  <w:tcBorders>
                    <w:top w:val="outset" w:sz="6" w:space="0" w:color="auto"/>
                    <w:left w:val="outset" w:sz="6" w:space="0" w:color="auto"/>
                    <w:bottom w:val="outset" w:sz="6" w:space="0" w:color="auto"/>
                    <w:right w:val="outset" w:sz="6" w:space="0" w:color="auto"/>
                  </w:tcBorders>
                  <w:vAlign w:val="center"/>
                  <w:hideMark/>
                </w:tcPr>
                <w:p w14:paraId="2A37726F" w14:textId="083C9800" w:rsidR="006B1759" w:rsidRPr="006B1759" w:rsidRDefault="00656C25" w:rsidP="00017A72">
                  <w:pPr>
                    <w:rPr>
                      <w:rFonts w:eastAsia="Times New Roman"/>
                    </w:rPr>
                  </w:pPr>
                  <w:r w:rsidRPr="006B1759">
                    <w:rPr>
                      <w:rFonts w:eastAsia="Times New Roman"/>
                    </w:rPr>
                    <w:t>Promotion</w:t>
                  </w:r>
                </w:p>
              </w:tc>
              <w:tc>
                <w:tcPr>
                  <w:tcW w:w="550" w:type="dxa"/>
                  <w:tcBorders>
                    <w:top w:val="outset" w:sz="6" w:space="0" w:color="auto"/>
                    <w:left w:val="outset" w:sz="6" w:space="0" w:color="auto"/>
                    <w:bottom w:val="outset" w:sz="6" w:space="0" w:color="auto"/>
                    <w:right w:val="outset" w:sz="6" w:space="0" w:color="auto"/>
                  </w:tcBorders>
                  <w:vAlign w:val="center"/>
                  <w:hideMark/>
                </w:tcPr>
                <w:p w14:paraId="2C2DC4F9" w14:textId="47FD3802" w:rsidR="006B1759" w:rsidRPr="006B1759" w:rsidRDefault="009320F1" w:rsidP="00017A72">
                  <w:pPr>
                    <w:jc w:val="center"/>
                    <w:rPr>
                      <w:rFonts w:eastAsia="Times New Roman"/>
                    </w:rPr>
                  </w:pPr>
                  <w:r>
                    <w:rPr>
                      <w:rFonts w:eastAsia="Times New Roman"/>
                    </w:rPr>
                    <w:pict w14:anchorId="6074677A">
                      <v:shape id="_x0000_i1026" type="#_x0000_t75" style="width:19.5pt;height:17.25pt">
                        <v:imagedata r:id="rId16" o:title=""/>
                      </v:shape>
                    </w:pict>
                  </w:r>
                </w:p>
              </w:tc>
              <w:tc>
                <w:tcPr>
                  <w:tcW w:w="2261" w:type="dxa"/>
                  <w:tcBorders>
                    <w:top w:val="outset" w:sz="6" w:space="0" w:color="auto"/>
                    <w:left w:val="outset" w:sz="6" w:space="0" w:color="auto"/>
                    <w:bottom w:val="outset" w:sz="6" w:space="0" w:color="auto"/>
                    <w:right w:val="outset" w:sz="6" w:space="0" w:color="auto"/>
                  </w:tcBorders>
                  <w:vAlign w:val="center"/>
                  <w:hideMark/>
                </w:tcPr>
                <w:p w14:paraId="72EA4438" w14:textId="179FDE71" w:rsidR="006B1759" w:rsidRPr="006B1759" w:rsidRDefault="00656C25" w:rsidP="00017A72">
                  <w:pPr>
                    <w:rPr>
                      <w:rFonts w:eastAsia="Times New Roman"/>
                    </w:rPr>
                  </w:pPr>
                  <w:r w:rsidRPr="006B1759">
                    <w:rPr>
                      <w:rFonts w:eastAsia="Times New Roman"/>
                    </w:rPr>
                    <w:t>Lateral</w:t>
                  </w:r>
                </w:p>
              </w:tc>
              <w:tc>
                <w:tcPr>
                  <w:tcW w:w="550" w:type="dxa"/>
                  <w:tcBorders>
                    <w:top w:val="outset" w:sz="6" w:space="0" w:color="auto"/>
                    <w:left w:val="outset" w:sz="6" w:space="0" w:color="auto"/>
                    <w:bottom w:val="outset" w:sz="6" w:space="0" w:color="auto"/>
                    <w:right w:val="outset" w:sz="6" w:space="0" w:color="auto"/>
                  </w:tcBorders>
                  <w:vAlign w:val="center"/>
                  <w:hideMark/>
                </w:tcPr>
                <w:p w14:paraId="2048084A" w14:textId="6FF332D6" w:rsidR="006B1759" w:rsidRPr="006B1759" w:rsidRDefault="009320F1" w:rsidP="00017A72">
                  <w:pPr>
                    <w:jc w:val="center"/>
                    <w:rPr>
                      <w:rFonts w:eastAsia="Times New Roman"/>
                    </w:rPr>
                  </w:pPr>
                  <w:r>
                    <w:rPr>
                      <w:rFonts w:eastAsia="Times New Roman"/>
                    </w:rPr>
                    <w:pict w14:anchorId="6CB2A416">
                      <v:shape id="_x0000_i1027" type="#_x0000_t75" style="width:19.5pt;height:17.25pt">
                        <v:imagedata r:id="rId16" o:title=""/>
                      </v:shape>
                    </w:pict>
                  </w:r>
                </w:p>
              </w:tc>
              <w:tc>
                <w:tcPr>
                  <w:tcW w:w="2778" w:type="dxa"/>
                  <w:tcBorders>
                    <w:top w:val="outset" w:sz="6" w:space="0" w:color="auto"/>
                    <w:left w:val="outset" w:sz="6" w:space="0" w:color="auto"/>
                    <w:bottom w:val="outset" w:sz="6" w:space="0" w:color="auto"/>
                    <w:right w:val="outset" w:sz="6" w:space="0" w:color="auto"/>
                  </w:tcBorders>
                  <w:vAlign w:val="center"/>
                  <w:hideMark/>
                </w:tcPr>
                <w:p w14:paraId="0672C0C0" w14:textId="6B254F7E" w:rsidR="006B1759" w:rsidRPr="006B1759" w:rsidRDefault="00656C25" w:rsidP="00017A72">
                  <w:pPr>
                    <w:rPr>
                      <w:rFonts w:eastAsia="Times New Roman"/>
                    </w:rPr>
                  </w:pPr>
                  <w:r w:rsidRPr="006B1759">
                    <w:rPr>
                      <w:rFonts w:eastAsia="Times New Roman"/>
                    </w:rPr>
                    <w:t>Other</w:t>
                  </w:r>
                </w:p>
              </w:tc>
            </w:tr>
          </w:tbl>
          <w:p w14:paraId="2703EE1E" w14:textId="77777777" w:rsidR="006B1759" w:rsidRPr="006B1759" w:rsidRDefault="006B1759" w:rsidP="00017A72">
            <w:pPr>
              <w:rPr>
                <w:rFonts w:eastAsia="Times New Roman"/>
              </w:rPr>
            </w:pPr>
          </w:p>
        </w:tc>
      </w:tr>
      <w:tr w:rsidR="006B1759" w:rsidRPr="00FD4B74" w14:paraId="62073C1A" w14:textId="77777777" w:rsidTr="00FF0C00">
        <w:trPr>
          <w:trHeight w:val="424"/>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1BDF5687" w14:textId="145E6549" w:rsidR="006B1759" w:rsidRPr="00594BFE" w:rsidRDefault="006F2425" w:rsidP="00017A72">
            <w:pPr>
              <w:jc w:val="center"/>
              <w:rPr>
                <w:rFonts w:eastAsia="Times New Roman"/>
                <w:u w:val="single"/>
              </w:rPr>
            </w:pPr>
            <w:r w:rsidRPr="00594BFE">
              <w:rPr>
                <w:rFonts w:eastAsia="Times New Roman"/>
                <w:u w:val="single"/>
              </w:rPr>
              <w:t>Factors Influencing Your D</w:t>
            </w:r>
            <w:r w:rsidR="00FF0C00">
              <w:rPr>
                <w:rFonts w:eastAsia="Times New Roman"/>
                <w:u w:val="single"/>
              </w:rPr>
              <w:t>ecision t</w:t>
            </w:r>
            <w:r w:rsidRPr="00594BFE">
              <w:rPr>
                <w:rFonts w:eastAsia="Times New Roman"/>
                <w:u w:val="single"/>
              </w:rPr>
              <w:t>o Leave The R</w:t>
            </w:r>
            <w:r w:rsidR="00E812B4" w:rsidRPr="00594BFE">
              <w:rPr>
                <w:rFonts w:eastAsia="Times New Roman"/>
                <w:u w:val="single"/>
              </w:rPr>
              <w:t>I</w:t>
            </w:r>
            <w:r w:rsidRPr="00594BFE">
              <w:rPr>
                <w:rFonts w:eastAsia="Times New Roman"/>
                <w:u w:val="single"/>
              </w:rPr>
              <w:t xml:space="preserve"> Program</w:t>
            </w:r>
            <w:r w:rsidRPr="00594BFE">
              <w:rPr>
                <w:rFonts w:eastAsia="Times New Roman"/>
                <w:u w:val="single"/>
              </w:rPr>
              <w:br/>
              <w:t>A</w:t>
            </w:r>
            <w:r w:rsidR="00391688">
              <w:rPr>
                <w:rFonts w:eastAsia="Times New Roman"/>
                <w:u w:val="single"/>
              </w:rPr>
              <w:t xml:space="preserve">. </w:t>
            </w:r>
            <w:r w:rsidRPr="00594BFE">
              <w:rPr>
                <w:rFonts w:eastAsia="Times New Roman"/>
                <w:u w:val="single"/>
              </w:rPr>
              <w:t>Compensation</w:t>
            </w:r>
          </w:p>
        </w:tc>
      </w:tr>
      <w:tr w:rsidR="006B1759" w:rsidRPr="00FD4B74" w14:paraId="02C5BB90"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4A99A117" w14:textId="77777777" w:rsidR="006B1759" w:rsidRPr="006F2425" w:rsidRDefault="006F2425" w:rsidP="00017A72">
            <w:pPr>
              <w:jc w:val="center"/>
              <w:rPr>
                <w:rFonts w:eastAsia="Times New Roman"/>
              </w:rPr>
            </w:pPr>
            <w:r w:rsidRPr="006F2425">
              <w:rPr>
                <w:rFonts w:eastAsia="Times New Roman"/>
              </w:rPr>
              <w:t>Check All Compensation Factors That Influenced Your Decision</w:t>
            </w:r>
            <w:r w:rsidR="00656C25">
              <w:rPr>
                <w:rFonts w:eastAsia="Times New Roman"/>
              </w:rPr>
              <w:t>.</w:t>
            </w:r>
          </w:p>
        </w:tc>
      </w:tr>
      <w:tr w:rsidR="006B1759" w:rsidRPr="00FD4B74" w14:paraId="090C607E" w14:textId="77777777" w:rsidTr="00FF0C00">
        <w:trPr>
          <w:trHeight w:val="3575"/>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4044"/>
              <w:gridCol w:w="515"/>
              <w:gridCol w:w="4156"/>
            </w:tblGrid>
            <w:tr w:rsidR="006B1759" w:rsidRPr="006F2425" w14:paraId="3D2E4BAD"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76B92C5F"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1C4DC7FF" wp14:editId="6EFE399B">
                        <wp:extent cx="133350" cy="133350"/>
                        <wp:effectExtent l="0" t="0" r="0" b="0"/>
                        <wp:docPr id="43" name="Picture 43"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8830" w:type="dxa"/>
                  <w:gridSpan w:val="3"/>
                  <w:tcBorders>
                    <w:top w:val="outset" w:sz="6" w:space="0" w:color="auto"/>
                    <w:left w:val="outset" w:sz="6" w:space="0" w:color="auto"/>
                    <w:bottom w:val="outset" w:sz="6" w:space="0" w:color="auto"/>
                    <w:right w:val="outset" w:sz="6" w:space="0" w:color="auto"/>
                  </w:tcBorders>
                  <w:vAlign w:val="center"/>
                  <w:hideMark/>
                </w:tcPr>
                <w:p w14:paraId="38E82709" w14:textId="77777777" w:rsidR="006B1759" w:rsidRPr="006F2425" w:rsidRDefault="006B1759" w:rsidP="00017A72">
                  <w:pPr>
                    <w:rPr>
                      <w:rFonts w:eastAsia="Times New Roman"/>
                    </w:rPr>
                  </w:pPr>
                  <w:r w:rsidRPr="006F2425">
                    <w:rPr>
                      <w:rFonts w:eastAsia="Times New Roman"/>
                    </w:rPr>
                    <w:t>A0</w:t>
                  </w:r>
                  <w:r w:rsidR="006F2425" w:rsidRPr="006F2425">
                    <w:rPr>
                      <w:rFonts w:eastAsia="Times New Roman"/>
                    </w:rPr>
                    <w:t xml:space="preserve">. </w:t>
                  </w:r>
                  <w:r w:rsidR="00656C25">
                    <w:rPr>
                      <w:rFonts w:eastAsia="Times New Roman"/>
                    </w:rPr>
                    <w:t>N</w:t>
                  </w:r>
                  <w:r w:rsidR="00656C25" w:rsidRPr="006F2425">
                    <w:rPr>
                      <w:rFonts w:eastAsia="Times New Roman"/>
                    </w:rPr>
                    <w:t>one of the following factors influenced my decision to leave.</w:t>
                  </w:r>
                </w:p>
              </w:tc>
            </w:tr>
            <w:tr w:rsidR="006B1759" w:rsidRPr="006F2425" w14:paraId="406F32DB"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341A09A9"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29F4E373" wp14:editId="32C67B3C">
                        <wp:extent cx="133350" cy="133350"/>
                        <wp:effectExtent l="0" t="0" r="0" b="0"/>
                        <wp:docPr id="42" name="Picture 42"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178" w:type="dxa"/>
                  <w:tcBorders>
                    <w:top w:val="outset" w:sz="6" w:space="0" w:color="auto"/>
                    <w:left w:val="outset" w:sz="6" w:space="0" w:color="auto"/>
                    <w:bottom w:val="outset" w:sz="6" w:space="0" w:color="auto"/>
                    <w:right w:val="outset" w:sz="6" w:space="0" w:color="auto"/>
                  </w:tcBorders>
                  <w:vAlign w:val="center"/>
                  <w:hideMark/>
                </w:tcPr>
                <w:p w14:paraId="65F15BC1" w14:textId="77777777" w:rsidR="006B1759" w:rsidRPr="006F2425" w:rsidRDefault="006B1759" w:rsidP="00017A72">
                  <w:pPr>
                    <w:rPr>
                      <w:rFonts w:eastAsia="Times New Roman"/>
                    </w:rPr>
                  </w:pPr>
                  <w:r w:rsidRPr="006F2425">
                    <w:rPr>
                      <w:rFonts w:eastAsia="Times New Roman"/>
                    </w:rPr>
                    <w:t>A1</w:t>
                  </w:r>
                  <w:r w:rsidR="006F2425" w:rsidRPr="006F2425">
                    <w:rPr>
                      <w:rFonts w:eastAsia="Times New Roman"/>
                    </w:rPr>
                    <w:t xml:space="preserve">. </w:t>
                  </w:r>
                  <w:r w:rsidRPr="006F2425">
                    <w:rPr>
                      <w:rFonts w:eastAsia="Times New Roman"/>
                    </w:rPr>
                    <w:t>P</w:t>
                  </w:r>
                  <w:r w:rsidR="00656C25">
                    <w:rPr>
                      <w:rFonts w:eastAsia="Times New Roman"/>
                    </w:rPr>
                    <w:t>ay</w:t>
                  </w:r>
                  <w:r w:rsidRPr="006F2425">
                    <w:rPr>
                      <w:rFonts w:eastAsia="Times New Roman"/>
                    </w:rPr>
                    <w:t xml:space="preserve"> </w:t>
                  </w:r>
                  <w:r w:rsidR="006F2425" w:rsidRPr="006F2425">
                    <w:rPr>
                      <w:rFonts w:eastAsia="Times New Roman"/>
                    </w:rPr>
                    <w:t xml:space="preserve">/ </w:t>
                  </w:r>
                  <w:r w:rsidR="00656C25">
                    <w:rPr>
                      <w:rFonts w:eastAsia="Times New Roman"/>
                    </w:rPr>
                    <w:t>C</w:t>
                  </w:r>
                  <w:r w:rsidR="00656C25" w:rsidRPr="006F2425">
                    <w:rPr>
                      <w:rFonts w:eastAsia="Times New Roman"/>
                    </w:rPr>
                    <w:t xml:space="preserve">ost of </w:t>
                  </w:r>
                  <w:r w:rsidR="00656C25">
                    <w:rPr>
                      <w:rFonts w:eastAsia="Times New Roman"/>
                    </w:rPr>
                    <w:t>L</w:t>
                  </w:r>
                  <w:r w:rsidR="00656C25" w:rsidRPr="006F2425">
                    <w:rPr>
                      <w:rFonts w:eastAsia="Times New Roman"/>
                    </w:rPr>
                    <w:t>iving</w:t>
                  </w:r>
                </w:p>
              </w:tc>
              <w:tc>
                <w:tcPr>
                  <w:tcW w:w="399" w:type="dxa"/>
                  <w:tcBorders>
                    <w:top w:val="outset" w:sz="6" w:space="0" w:color="auto"/>
                    <w:left w:val="outset" w:sz="6" w:space="0" w:color="auto"/>
                    <w:bottom w:val="outset" w:sz="6" w:space="0" w:color="auto"/>
                    <w:right w:val="outset" w:sz="6" w:space="0" w:color="auto"/>
                  </w:tcBorders>
                  <w:vAlign w:val="center"/>
                  <w:hideMark/>
                </w:tcPr>
                <w:p w14:paraId="7759E043"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03727914" wp14:editId="599BA44B">
                        <wp:extent cx="133350" cy="133350"/>
                        <wp:effectExtent l="0" t="0" r="0" b="0"/>
                        <wp:docPr id="41" name="Picture 41"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52" w:type="dxa"/>
                  <w:tcBorders>
                    <w:top w:val="outset" w:sz="6" w:space="0" w:color="auto"/>
                    <w:left w:val="outset" w:sz="6" w:space="0" w:color="auto"/>
                    <w:bottom w:val="outset" w:sz="6" w:space="0" w:color="auto"/>
                    <w:right w:val="outset" w:sz="6" w:space="0" w:color="auto"/>
                  </w:tcBorders>
                  <w:vAlign w:val="center"/>
                  <w:hideMark/>
                </w:tcPr>
                <w:p w14:paraId="4DFD72C9" w14:textId="77777777" w:rsidR="00656C25" w:rsidRDefault="006B1759" w:rsidP="00017A72">
                  <w:pPr>
                    <w:rPr>
                      <w:rFonts w:eastAsia="Times New Roman"/>
                    </w:rPr>
                  </w:pPr>
                  <w:r w:rsidRPr="006F2425">
                    <w:rPr>
                      <w:rFonts w:eastAsia="Times New Roman"/>
                    </w:rPr>
                    <w:t>A</w:t>
                  </w:r>
                  <w:r w:rsidR="0076539C" w:rsidRPr="006F2425">
                    <w:rPr>
                      <w:rFonts w:eastAsia="Times New Roman"/>
                    </w:rPr>
                    <w:t>2</w:t>
                  </w:r>
                  <w:r w:rsidR="006F2425" w:rsidRPr="006F2425">
                    <w:rPr>
                      <w:rFonts w:eastAsia="Times New Roman"/>
                    </w:rPr>
                    <w:t xml:space="preserve">. </w:t>
                  </w:r>
                  <w:r w:rsidR="00656C25" w:rsidRPr="006F2425">
                    <w:rPr>
                      <w:rFonts w:eastAsia="Times New Roman"/>
                    </w:rPr>
                    <w:t xml:space="preserve">Dissatisfaction </w:t>
                  </w:r>
                  <w:r w:rsidR="00656C25">
                    <w:rPr>
                      <w:rFonts w:eastAsia="Times New Roman"/>
                    </w:rPr>
                    <w:t>w</w:t>
                  </w:r>
                  <w:r w:rsidR="00656C25" w:rsidRPr="006F2425">
                    <w:rPr>
                      <w:rFonts w:eastAsia="Times New Roman"/>
                    </w:rPr>
                    <w:t xml:space="preserve">ith Incentives </w:t>
                  </w:r>
                </w:p>
                <w:p w14:paraId="0F295A05" w14:textId="77777777" w:rsidR="006B1759" w:rsidRPr="006F2425" w:rsidRDefault="006F2425" w:rsidP="00017A72">
                  <w:pPr>
                    <w:rPr>
                      <w:rFonts w:eastAsia="Times New Roman"/>
                    </w:rPr>
                  </w:pPr>
                  <w:r w:rsidRPr="006F2425">
                    <w:rPr>
                      <w:rFonts w:eastAsia="Times New Roman"/>
                    </w:rPr>
                    <w:t>(</w:t>
                  </w:r>
                  <w:r w:rsidR="0076539C" w:rsidRPr="006F2425">
                    <w:rPr>
                      <w:rFonts w:eastAsia="Times New Roman"/>
                    </w:rPr>
                    <w:t>Retention</w:t>
                  </w:r>
                  <w:r w:rsidRPr="006F2425">
                    <w:rPr>
                      <w:rFonts w:eastAsia="Times New Roman"/>
                    </w:rPr>
                    <w:t xml:space="preserve">, </w:t>
                  </w:r>
                  <w:r w:rsidR="0076539C" w:rsidRPr="006F2425">
                    <w:rPr>
                      <w:rFonts w:eastAsia="Times New Roman"/>
                    </w:rPr>
                    <w:t>Relocation</w:t>
                  </w:r>
                  <w:r w:rsidRPr="006F2425">
                    <w:rPr>
                      <w:rFonts w:eastAsia="Times New Roman"/>
                    </w:rPr>
                    <w:t xml:space="preserve">, </w:t>
                  </w:r>
                  <w:r w:rsidR="0076539C" w:rsidRPr="006F2425">
                    <w:rPr>
                      <w:rFonts w:eastAsia="Times New Roman"/>
                    </w:rPr>
                    <w:t>Awards</w:t>
                  </w:r>
                  <w:r w:rsidRPr="006F2425">
                    <w:rPr>
                      <w:rFonts w:eastAsia="Times New Roman"/>
                    </w:rPr>
                    <w:t>)</w:t>
                  </w:r>
                </w:p>
              </w:tc>
            </w:tr>
            <w:tr w:rsidR="006B1759" w:rsidRPr="006F2425" w14:paraId="6EC0A9F0" w14:textId="77777777" w:rsidTr="006A7BAC">
              <w:trPr>
                <w:trHeight w:val="2880"/>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3657FBFE" w14:textId="4AE6E7A7" w:rsidR="00C071CF" w:rsidRDefault="00656C25" w:rsidP="006A7BAC">
                  <w:pPr>
                    <w:rPr>
                      <w:rFonts w:eastAsia="Times New Roman"/>
                    </w:rPr>
                  </w:pPr>
                  <w:r>
                    <w:rPr>
                      <w:rFonts w:eastAsia="Times New Roman"/>
                    </w:rPr>
                    <w:t>C</w:t>
                  </w:r>
                  <w:r w:rsidRPr="006F2425">
                    <w:rPr>
                      <w:rFonts w:eastAsia="Times New Roman"/>
                    </w:rPr>
                    <w:t>omments about compensation:</w:t>
                  </w:r>
                </w:p>
                <w:p w14:paraId="686B12E4" w14:textId="77777777" w:rsidR="00656C25" w:rsidRPr="006F2425" w:rsidRDefault="00656C25" w:rsidP="006A7BAC">
                  <w:pPr>
                    <w:rPr>
                      <w:rFonts w:eastAsia="Times New Roman"/>
                    </w:rPr>
                  </w:pPr>
                </w:p>
              </w:tc>
            </w:tr>
          </w:tbl>
          <w:p w14:paraId="704458B7" w14:textId="77777777" w:rsidR="006B1759" w:rsidRPr="006F2425" w:rsidRDefault="006B1759" w:rsidP="00017A72">
            <w:pPr>
              <w:rPr>
                <w:rFonts w:eastAsia="Times New Roman"/>
              </w:rPr>
            </w:pPr>
          </w:p>
        </w:tc>
      </w:tr>
      <w:tr w:rsidR="006B1759" w:rsidRPr="00FD4B74" w14:paraId="01118346" w14:textId="77777777" w:rsidTr="00FF0C00">
        <w:trPr>
          <w:trHeight w:val="437"/>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3ADE6690" w14:textId="011C301F" w:rsidR="006B1759" w:rsidRPr="00FF0C00" w:rsidRDefault="006F2425" w:rsidP="00017A72">
            <w:pPr>
              <w:jc w:val="center"/>
              <w:rPr>
                <w:rFonts w:eastAsia="Times New Roman"/>
                <w:u w:val="single"/>
              </w:rPr>
            </w:pPr>
            <w:r w:rsidRPr="00FF0C00">
              <w:rPr>
                <w:rFonts w:eastAsia="Times New Roman"/>
                <w:u w:val="single"/>
              </w:rPr>
              <w:t>Fac</w:t>
            </w:r>
            <w:r w:rsidR="00FF0C00" w:rsidRPr="00FF0C00">
              <w:rPr>
                <w:rFonts w:eastAsia="Times New Roman"/>
                <w:u w:val="single"/>
              </w:rPr>
              <w:t>tors Influencing Your Decision t</w:t>
            </w:r>
            <w:r w:rsidRPr="00FF0C00">
              <w:rPr>
                <w:rFonts w:eastAsia="Times New Roman"/>
                <w:u w:val="single"/>
              </w:rPr>
              <w:t>o Leave The R</w:t>
            </w:r>
            <w:r w:rsidR="00E812B4" w:rsidRPr="00FF0C00">
              <w:rPr>
                <w:rFonts w:eastAsia="Times New Roman"/>
                <w:u w:val="single"/>
              </w:rPr>
              <w:t>I</w:t>
            </w:r>
            <w:r w:rsidRPr="00FF0C00">
              <w:rPr>
                <w:rFonts w:eastAsia="Times New Roman"/>
                <w:u w:val="single"/>
              </w:rPr>
              <w:t xml:space="preserve"> Program</w:t>
            </w:r>
            <w:r w:rsidRPr="00FF0C00">
              <w:rPr>
                <w:rFonts w:eastAsia="Times New Roman"/>
                <w:u w:val="single"/>
              </w:rPr>
              <w:br/>
              <w:t>B</w:t>
            </w:r>
            <w:r w:rsidR="00391688">
              <w:rPr>
                <w:rFonts w:eastAsia="Times New Roman"/>
                <w:u w:val="single"/>
              </w:rPr>
              <w:t xml:space="preserve">. </w:t>
            </w:r>
            <w:r w:rsidRPr="00FF0C00">
              <w:rPr>
                <w:rFonts w:eastAsia="Times New Roman"/>
                <w:u w:val="single"/>
              </w:rPr>
              <w:t>Quality Of Work Life</w:t>
            </w:r>
          </w:p>
        </w:tc>
      </w:tr>
      <w:tr w:rsidR="006B1759" w:rsidRPr="00FD4B74" w14:paraId="65721E1B"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17E5C98E" w14:textId="77777777" w:rsidR="006B1759" w:rsidRPr="006F2425" w:rsidRDefault="006F2425" w:rsidP="00017A72">
            <w:pPr>
              <w:jc w:val="center"/>
              <w:rPr>
                <w:rFonts w:eastAsia="Times New Roman"/>
              </w:rPr>
            </w:pPr>
            <w:r w:rsidRPr="006F2425">
              <w:rPr>
                <w:rFonts w:eastAsia="Times New Roman"/>
              </w:rPr>
              <w:t>Check All Quality Of Work Life Factors That Influenced Your Decision.</w:t>
            </w:r>
          </w:p>
        </w:tc>
      </w:tr>
      <w:tr w:rsidR="006B1759" w:rsidRPr="00FD4B74" w14:paraId="40837E4F" w14:textId="77777777" w:rsidTr="00FF0C00">
        <w:trPr>
          <w:trHeight w:val="4270"/>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2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4086"/>
              <w:gridCol w:w="515"/>
              <w:gridCol w:w="4086"/>
              <w:gridCol w:w="6"/>
              <w:gridCol w:w="21"/>
            </w:tblGrid>
            <w:tr w:rsidR="006B1759" w:rsidRPr="006F2425" w14:paraId="78674B5F" w14:textId="77777777" w:rsidTr="00216444">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65F9EF20" w14:textId="77777777" w:rsidR="006B1759" w:rsidRPr="006F2425" w:rsidRDefault="006B1759" w:rsidP="00216444">
                  <w:pPr>
                    <w:jc w:val="center"/>
                    <w:rPr>
                      <w:rFonts w:eastAsia="Times New Roman"/>
                    </w:rPr>
                  </w:pPr>
                  <w:r w:rsidRPr="006F2425">
                    <w:rPr>
                      <w:rFonts w:eastAsia="Times New Roman"/>
                      <w:noProof/>
                    </w:rPr>
                    <w:drawing>
                      <wp:inline distT="0" distB="0" distL="0" distR="0" wp14:anchorId="42FABBA5" wp14:editId="769AE6F7">
                        <wp:extent cx="133350" cy="133350"/>
                        <wp:effectExtent l="0" t="0" r="0" b="0"/>
                        <wp:docPr id="38" name="Picture 38"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8830" w:type="dxa"/>
                  <w:gridSpan w:val="5"/>
                  <w:tcBorders>
                    <w:top w:val="outset" w:sz="6" w:space="0" w:color="auto"/>
                    <w:left w:val="outset" w:sz="6" w:space="0" w:color="auto"/>
                    <w:bottom w:val="outset" w:sz="6" w:space="0" w:color="auto"/>
                    <w:right w:val="outset" w:sz="6" w:space="0" w:color="auto"/>
                  </w:tcBorders>
                  <w:vAlign w:val="center"/>
                  <w:hideMark/>
                </w:tcPr>
                <w:p w14:paraId="405783C7" w14:textId="77777777" w:rsidR="006B1759" w:rsidRPr="006F2425" w:rsidRDefault="006B1759" w:rsidP="00017A72">
                  <w:pPr>
                    <w:rPr>
                      <w:rFonts w:eastAsia="Times New Roman"/>
                    </w:rPr>
                  </w:pPr>
                  <w:r w:rsidRPr="006F2425">
                    <w:rPr>
                      <w:rFonts w:eastAsia="Times New Roman"/>
                    </w:rPr>
                    <w:t>B0</w:t>
                  </w:r>
                  <w:r w:rsidR="006F2425" w:rsidRPr="006F2425">
                    <w:rPr>
                      <w:rFonts w:eastAsia="Times New Roman"/>
                    </w:rPr>
                    <w:t xml:space="preserve">. </w:t>
                  </w:r>
                  <w:r w:rsidR="00C1523B">
                    <w:rPr>
                      <w:rFonts w:eastAsia="Times New Roman"/>
                    </w:rPr>
                    <w:t>N</w:t>
                  </w:r>
                  <w:r w:rsidR="00C1523B" w:rsidRPr="006F2425">
                    <w:rPr>
                      <w:rFonts w:eastAsia="Times New Roman"/>
                    </w:rPr>
                    <w:t>one of the following factors influenced my decision to leave.</w:t>
                  </w:r>
                </w:p>
              </w:tc>
            </w:tr>
            <w:tr w:rsidR="006B1759" w:rsidRPr="006F2425" w14:paraId="5BDC7ABC" w14:textId="77777777" w:rsidTr="00216444">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DC372CD" w14:textId="77777777" w:rsidR="006B1759" w:rsidRPr="006F2425" w:rsidRDefault="006B1759" w:rsidP="00216444">
                  <w:pPr>
                    <w:jc w:val="center"/>
                    <w:rPr>
                      <w:rFonts w:eastAsia="Times New Roman"/>
                    </w:rPr>
                  </w:pPr>
                  <w:r w:rsidRPr="006F2425">
                    <w:rPr>
                      <w:rFonts w:eastAsia="Times New Roman"/>
                      <w:noProof/>
                    </w:rPr>
                    <w:drawing>
                      <wp:inline distT="0" distB="0" distL="0" distR="0" wp14:anchorId="432788FC" wp14:editId="5EBEFFD7">
                        <wp:extent cx="133350" cy="133350"/>
                        <wp:effectExtent l="0" t="0" r="0" b="0"/>
                        <wp:docPr id="37" name="Picture 37"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hideMark/>
                </w:tcPr>
                <w:p w14:paraId="3E17DC8B" w14:textId="77777777" w:rsidR="006B1759" w:rsidRPr="006F2425" w:rsidRDefault="006B1759" w:rsidP="00017A72">
                  <w:pPr>
                    <w:rPr>
                      <w:rFonts w:eastAsia="Times New Roman"/>
                    </w:rPr>
                  </w:pPr>
                  <w:r w:rsidRPr="006F2425">
                    <w:rPr>
                      <w:rFonts w:eastAsia="Times New Roman"/>
                    </w:rPr>
                    <w:t>B1</w:t>
                  </w:r>
                  <w:r w:rsidR="006F2425" w:rsidRPr="006F2425">
                    <w:rPr>
                      <w:rFonts w:eastAsia="Times New Roman"/>
                    </w:rPr>
                    <w:t xml:space="preserve">. </w:t>
                  </w:r>
                  <w:r w:rsidR="00ED6ED6" w:rsidRPr="006F2425">
                    <w:rPr>
                      <w:rFonts w:eastAsia="Times New Roman"/>
                    </w:rPr>
                    <w:t xml:space="preserve">Dissatisfaction </w:t>
                  </w:r>
                  <w:r w:rsidR="00ED6ED6">
                    <w:rPr>
                      <w:rFonts w:eastAsia="Times New Roman"/>
                    </w:rPr>
                    <w:t>w</w:t>
                  </w:r>
                  <w:r w:rsidR="00ED6ED6" w:rsidRPr="006F2425">
                    <w:rPr>
                      <w:rFonts w:eastAsia="Times New Roman"/>
                    </w:rPr>
                    <w:t>ith Work Schedule Flexibilities</w:t>
                  </w:r>
                </w:p>
              </w:tc>
              <w:tc>
                <w:tcPr>
                  <w:tcW w:w="399" w:type="dxa"/>
                  <w:tcBorders>
                    <w:top w:val="outset" w:sz="6" w:space="0" w:color="auto"/>
                    <w:left w:val="outset" w:sz="6" w:space="0" w:color="auto"/>
                    <w:bottom w:val="outset" w:sz="6" w:space="0" w:color="auto"/>
                    <w:right w:val="outset" w:sz="6" w:space="0" w:color="auto"/>
                  </w:tcBorders>
                  <w:vAlign w:val="center"/>
                  <w:hideMark/>
                </w:tcPr>
                <w:p w14:paraId="34749192"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6069C235" wp14:editId="544C42B2">
                        <wp:extent cx="133350" cy="133350"/>
                        <wp:effectExtent l="0" t="0" r="0" b="0"/>
                        <wp:docPr id="36" name="Picture 36"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hideMark/>
                </w:tcPr>
                <w:p w14:paraId="7701560B" w14:textId="77777777" w:rsidR="006B1759" w:rsidRPr="006F2425" w:rsidRDefault="006B1759" w:rsidP="00017A72">
                  <w:pPr>
                    <w:rPr>
                      <w:rFonts w:eastAsia="Times New Roman"/>
                    </w:rPr>
                  </w:pPr>
                  <w:r w:rsidRPr="006F2425">
                    <w:rPr>
                      <w:rFonts w:eastAsia="Times New Roman"/>
                    </w:rPr>
                    <w:t>B4</w:t>
                  </w:r>
                  <w:r w:rsidR="006F2425" w:rsidRPr="006F2425">
                    <w:rPr>
                      <w:rFonts w:eastAsia="Times New Roman"/>
                    </w:rPr>
                    <w:t xml:space="preserve">. </w:t>
                  </w:r>
                  <w:r w:rsidR="00ED6ED6" w:rsidRPr="006F2425">
                    <w:rPr>
                      <w:rFonts w:eastAsia="Times New Roman"/>
                    </w:rPr>
                    <w:t xml:space="preserve">Dissatisfaction </w:t>
                  </w:r>
                  <w:r w:rsidR="00ED6ED6">
                    <w:rPr>
                      <w:rFonts w:eastAsia="Times New Roman"/>
                    </w:rPr>
                    <w:t>w</w:t>
                  </w:r>
                  <w:r w:rsidR="00ED6ED6" w:rsidRPr="006F2425">
                    <w:rPr>
                      <w:rFonts w:eastAsia="Times New Roman"/>
                    </w:rPr>
                    <w:t>ith Telework Opportunities</w:t>
                  </w:r>
                </w:p>
              </w:tc>
              <w:tc>
                <w:tcPr>
                  <w:tcW w:w="0" w:type="auto"/>
                  <w:vAlign w:val="center"/>
                  <w:hideMark/>
                </w:tcPr>
                <w:p w14:paraId="094ED331" w14:textId="77777777" w:rsidR="006B1759" w:rsidRPr="006F2425" w:rsidRDefault="006B1759" w:rsidP="00017A72">
                  <w:pPr>
                    <w:rPr>
                      <w:rFonts w:eastAsia="Times New Roman"/>
                    </w:rPr>
                  </w:pPr>
                </w:p>
              </w:tc>
              <w:tc>
                <w:tcPr>
                  <w:tcW w:w="0" w:type="auto"/>
                  <w:vAlign w:val="center"/>
                  <w:hideMark/>
                </w:tcPr>
                <w:p w14:paraId="3008C78F" w14:textId="77777777" w:rsidR="006B1759" w:rsidRPr="006F2425" w:rsidRDefault="006B1759" w:rsidP="00017A72">
                  <w:pPr>
                    <w:rPr>
                      <w:rFonts w:eastAsia="Times New Roman"/>
                    </w:rPr>
                  </w:pPr>
                </w:p>
              </w:tc>
            </w:tr>
            <w:tr w:rsidR="006B1759" w:rsidRPr="006F2425" w14:paraId="17F909DE" w14:textId="77777777" w:rsidTr="00216444">
              <w:trPr>
                <w:trHeight w:val="424"/>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345D6A92" w14:textId="77777777" w:rsidR="006B1759" w:rsidRPr="006F2425" w:rsidRDefault="006B1759" w:rsidP="00216444">
                  <w:pPr>
                    <w:jc w:val="center"/>
                    <w:rPr>
                      <w:rFonts w:eastAsia="Times New Roman"/>
                    </w:rPr>
                  </w:pPr>
                  <w:r w:rsidRPr="006F2425">
                    <w:rPr>
                      <w:rFonts w:eastAsia="Times New Roman"/>
                      <w:noProof/>
                    </w:rPr>
                    <w:drawing>
                      <wp:inline distT="0" distB="0" distL="0" distR="0" wp14:anchorId="0CA77F88" wp14:editId="10D44838">
                        <wp:extent cx="133350" cy="133350"/>
                        <wp:effectExtent l="0" t="0" r="0" b="0"/>
                        <wp:docPr id="35" name="Picture 35"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hideMark/>
                </w:tcPr>
                <w:p w14:paraId="7ECE2892" w14:textId="77777777" w:rsidR="006B1759" w:rsidRPr="006F2425" w:rsidRDefault="006B1759" w:rsidP="00017A72">
                  <w:pPr>
                    <w:rPr>
                      <w:rFonts w:eastAsia="Times New Roman"/>
                    </w:rPr>
                  </w:pPr>
                  <w:r w:rsidRPr="006F2425">
                    <w:rPr>
                      <w:rFonts w:eastAsia="Times New Roman"/>
                    </w:rPr>
                    <w:t>B2</w:t>
                  </w:r>
                  <w:r w:rsidR="006F2425" w:rsidRPr="006F2425">
                    <w:rPr>
                      <w:rFonts w:eastAsia="Times New Roman"/>
                    </w:rPr>
                    <w:t xml:space="preserve">. </w:t>
                  </w:r>
                  <w:r w:rsidR="00ED6ED6" w:rsidRPr="006F2425">
                    <w:rPr>
                      <w:rFonts w:eastAsia="Times New Roman"/>
                    </w:rPr>
                    <w:t>Commute Too Long</w:t>
                  </w:r>
                </w:p>
              </w:tc>
              <w:tc>
                <w:tcPr>
                  <w:tcW w:w="399" w:type="dxa"/>
                  <w:tcBorders>
                    <w:top w:val="outset" w:sz="6" w:space="0" w:color="auto"/>
                    <w:left w:val="outset" w:sz="6" w:space="0" w:color="auto"/>
                    <w:bottom w:val="outset" w:sz="6" w:space="0" w:color="auto"/>
                    <w:right w:val="outset" w:sz="6" w:space="0" w:color="auto"/>
                  </w:tcBorders>
                  <w:vAlign w:val="center"/>
                  <w:hideMark/>
                </w:tcPr>
                <w:p w14:paraId="45F75875" w14:textId="77777777" w:rsidR="006B1759" w:rsidRPr="006F2425" w:rsidRDefault="006B1759" w:rsidP="00017A72">
                  <w:pPr>
                    <w:jc w:val="center"/>
                    <w:rPr>
                      <w:rFonts w:eastAsia="Times New Roman"/>
                    </w:rPr>
                  </w:pPr>
                  <w:r w:rsidRPr="006F2425">
                    <w:rPr>
                      <w:rFonts w:eastAsia="Times New Roman"/>
                      <w:noProof/>
                    </w:rPr>
                    <w:drawing>
                      <wp:inline distT="0" distB="0" distL="0" distR="0" wp14:anchorId="3AE34E95" wp14:editId="3D4A737C">
                        <wp:extent cx="133350" cy="133350"/>
                        <wp:effectExtent l="0" t="0" r="0" b="0"/>
                        <wp:docPr id="34" name="Picture 34"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hideMark/>
                </w:tcPr>
                <w:p w14:paraId="3D095E3D" w14:textId="77777777" w:rsidR="006B1759" w:rsidRPr="006F2425" w:rsidRDefault="006B1759" w:rsidP="00017A72">
                  <w:pPr>
                    <w:rPr>
                      <w:rFonts w:eastAsia="Times New Roman"/>
                    </w:rPr>
                  </w:pPr>
                  <w:r w:rsidRPr="006F2425">
                    <w:rPr>
                      <w:rFonts w:eastAsia="Times New Roman"/>
                    </w:rPr>
                    <w:t>B5</w:t>
                  </w:r>
                  <w:r w:rsidR="006F2425" w:rsidRPr="006F2425">
                    <w:rPr>
                      <w:rFonts w:eastAsia="Times New Roman"/>
                    </w:rPr>
                    <w:t xml:space="preserve">. </w:t>
                  </w:r>
                  <w:r w:rsidR="00ED6ED6" w:rsidRPr="006F2425">
                    <w:rPr>
                      <w:rFonts w:eastAsia="Times New Roman"/>
                    </w:rPr>
                    <w:t xml:space="preserve">Dissatisfaction </w:t>
                  </w:r>
                  <w:r w:rsidR="00ED6ED6">
                    <w:rPr>
                      <w:rFonts w:eastAsia="Times New Roman"/>
                    </w:rPr>
                    <w:t>w</w:t>
                  </w:r>
                  <w:r w:rsidR="00ED6ED6" w:rsidRPr="006F2425">
                    <w:rPr>
                      <w:rFonts w:eastAsia="Times New Roman"/>
                    </w:rPr>
                    <w:t>ith Office Environment (Office Space, Safety, Etc.)</w:t>
                  </w:r>
                </w:p>
              </w:tc>
              <w:tc>
                <w:tcPr>
                  <w:tcW w:w="0" w:type="auto"/>
                  <w:vAlign w:val="center"/>
                  <w:hideMark/>
                </w:tcPr>
                <w:p w14:paraId="2B712CEB" w14:textId="77777777" w:rsidR="006B1759" w:rsidRPr="006F2425" w:rsidRDefault="006B1759" w:rsidP="00017A72">
                  <w:pPr>
                    <w:rPr>
                      <w:rFonts w:eastAsia="Times New Roman"/>
                    </w:rPr>
                  </w:pPr>
                </w:p>
              </w:tc>
              <w:tc>
                <w:tcPr>
                  <w:tcW w:w="0" w:type="auto"/>
                  <w:vAlign w:val="center"/>
                  <w:hideMark/>
                </w:tcPr>
                <w:p w14:paraId="2FD4F649" w14:textId="77777777" w:rsidR="006B1759" w:rsidRPr="006F2425" w:rsidRDefault="006B1759" w:rsidP="00017A72">
                  <w:pPr>
                    <w:rPr>
                      <w:rFonts w:eastAsia="Times New Roman"/>
                    </w:rPr>
                  </w:pPr>
                </w:p>
              </w:tc>
            </w:tr>
            <w:tr w:rsidR="00ED6ED6" w:rsidRPr="006F2425" w14:paraId="48E8F540" w14:textId="77777777" w:rsidTr="00216444">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tcPr>
                <w:p w14:paraId="47FC37BB" w14:textId="77777777" w:rsidR="00ED6ED6" w:rsidRPr="006F2425" w:rsidRDefault="00ED6ED6" w:rsidP="00216444">
                  <w:pPr>
                    <w:jc w:val="center"/>
                    <w:rPr>
                      <w:rFonts w:eastAsia="Times New Roman"/>
                      <w:noProof/>
                    </w:rPr>
                  </w:pPr>
                  <w:r w:rsidRPr="006F2425">
                    <w:rPr>
                      <w:rFonts w:eastAsia="Times New Roman"/>
                      <w:noProof/>
                    </w:rPr>
                    <w:drawing>
                      <wp:inline distT="0" distB="0" distL="0" distR="0" wp14:anchorId="6C3D2F37" wp14:editId="024942A7">
                        <wp:extent cx="133350" cy="133350"/>
                        <wp:effectExtent l="0" t="0" r="0" b="0"/>
                        <wp:docPr id="33" name="Picture 33"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tcPr>
                <w:p w14:paraId="31F2CF9C" w14:textId="77777777" w:rsidR="00ED6ED6" w:rsidRPr="006F2425" w:rsidRDefault="00ED6ED6" w:rsidP="00017A72">
                  <w:pPr>
                    <w:rPr>
                      <w:rFonts w:eastAsia="Times New Roman"/>
                    </w:rPr>
                  </w:pPr>
                  <w:r w:rsidRPr="006F2425">
                    <w:rPr>
                      <w:rFonts w:eastAsia="Times New Roman"/>
                    </w:rPr>
                    <w:t>B3. Stressful Work Environment</w:t>
                  </w:r>
                </w:p>
              </w:tc>
              <w:tc>
                <w:tcPr>
                  <w:tcW w:w="399" w:type="dxa"/>
                  <w:tcBorders>
                    <w:top w:val="outset" w:sz="6" w:space="0" w:color="auto"/>
                    <w:left w:val="outset" w:sz="6" w:space="0" w:color="auto"/>
                    <w:bottom w:val="outset" w:sz="6" w:space="0" w:color="auto"/>
                    <w:right w:val="outset" w:sz="6" w:space="0" w:color="auto"/>
                  </w:tcBorders>
                  <w:vAlign w:val="center"/>
                </w:tcPr>
                <w:p w14:paraId="4B1362DF" w14:textId="77777777" w:rsidR="00ED6ED6" w:rsidRPr="006F2425" w:rsidRDefault="00ED6ED6" w:rsidP="00017A72">
                  <w:pPr>
                    <w:jc w:val="center"/>
                    <w:rPr>
                      <w:rFonts w:eastAsia="Times New Roman"/>
                      <w:noProof/>
                    </w:rPr>
                  </w:pPr>
                  <w:r w:rsidRPr="006F2425">
                    <w:rPr>
                      <w:rFonts w:eastAsia="Times New Roman"/>
                      <w:noProof/>
                    </w:rPr>
                    <w:drawing>
                      <wp:inline distT="0" distB="0" distL="0" distR="0" wp14:anchorId="4F8EA2E9" wp14:editId="2E0C9EDD">
                        <wp:extent cx="133350" cy="133350"/>
                        <wp:effectExtent l="0" t="0" r="0" b="0"/>
                        <wp:docPr id="44" name="Picture 44"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05" w:type="dxa"/>
                  <w:tcBorders>
                    <w:top w:val="outset" w:sz="6" w:space="0" w:color="auto"/>
                    <w:left w:val="outset" w:sz="6" w:space="0" w:color="auto"/>
                    <w:bottom w:val="outset" w:sz="6" w:space="0" w:color="auto"/>
                    <w:right w:val="outset" w:sz="6" w:space="0" w:color="auto"/>
                  </w:tcBorders>
                  <w:vAlign w:val="center"/>
                </w:tcPr>
                <w:p w14:paraId="41C4DEA0" w14:textId="77777777" w:rsidR="00ED6ED6" w:rsidRPr="006F2425" w:rsidRDefault="00ED6ED6" w:rsidP="00017A72">
                  <w:pPr>
                    <w:rPr>
                      <w:rFonts w:eastAsia="Times New Roman"/>
                    </w:rPr>
                  </w:pPr>
                  <w:r>
                    <w:rPr>
                      <w:rFonts w:eastAsia="Times New Roman"/>
                    </w:rPr>
                    <w:t xml:space="preserve">B6. </w:t>
                  </w:r>
                  <w:bookmarkStart w:id="34" w:name="_Hlk6832809"/>
                  <w:r w:rsidRPr="006F2425">
                    <w:rPr>
                      <w:rFonts w:eastAsia="Times New Roman"/>
                    </w:rPr>
                    <w:t xml:space="preserve">Dissatisfaction </w:t>
                  </w:r>
                  <w:r>
                    <w:rPr>
                      <w:rFonts w:eastAsia="Times New Roman"/>
                    </w:rPr>
                    <w:t>w</w:t>
                  </w:r>
                  <w:r w:rsidRPr="006F2425">
                    <w:rPr>
                      <w:rFonts w:eastAsia="Times New Roman"/>
                    </w:rPr>
                    <w:t>ith</w:t>
                  </w:r>
                  <w:r>
                    <w:rPr>
                      <w:rFonts w:eastAsia="Times New Roman"/>
                    </w:rPr>
                    <w:t xml:space="preserve"> General Location (State, City, Town)</w:t>
                  </w:r>
                  <w:bookmarkEnd w:id="34"/>
                </w:p>
              </w:tc>
              <w:tc>
                <w:tcPr>
                  <w:tcW w:w="0" w:type="auto"/>
                  <w:vAlign w:val="center"/>
                </w:tcPr>
                <w:p w14:paraId="389D8342" w14:textId="77777777" w:rsidR="00ED6ED6" w:rsidRPr="006F2425" w:rsidRDefault="00ED6ED6" w:rsidP="00017A72">
                  <w:pPr>
                    <w:rPr>
                      <w:rFonts w:eastAsia="Times New Roman"/>
                    </w:rPr>
                  </w:pPr>
                </w:p>
              </w:tc>
              <w:tc>
                <w:tcPr>
                  <w:tcW w:w="0" w:type="auto"/>
                  <w:vAlign w:val="center"/>
                </w:tcPr>
                <w:p w14:paraId="0DC13A5F" w14:textId="77777777" w:rsidR="00ED6ED6" w:rsidRPr="006F2425" w:rsidRDefault="00ED6ED6" w:rsidP="00017A72">
                  <w:pPr>
                    <w:rPr>
                      <w:rFonts w:eastAsia="Times New Roman"/>
                    </w:rPr>
                  </w:pPr>
                </w:p>
              </w:tc>
            </w:tr>
            <w:tr w:rsidR="006B1759" w:rsidRPr="006F2425" w14:paraId="34243214" w14:textId="77777777" w:rsidTr="006A7BAC">
              <w:trPr>
                <w:trHeight w:val="2880"/>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606F549A" w14:textId="2C62BE23" w:rsidR="00FF0C00" w:rsidRDefault="00E812B4" w:rsidP="006A7BAC">
                  <w:pPr>
                    <w:rPr>
                      <w:rFonts w:eastAsia="Times New Roman"/>
                    </w:rPr>
                  </w:pPr>
                  <w:r>
                    <w:rPr>
                      <w:rFonts w:eastAsia="Times New Roman"/>
                    </w:rPr>
                    <w:t>C</w:t>
                  </w:r>
                  <w:r w:rsidRPr="006F2425">
                    <w:rPr>
                      <w:rFonts w:eastAsia="Times New Roman"/>
                    </w:rPr>
                    <w:t>omments about quality of work life:</w:t>
                  </w:r>
                </w:p>
                <w:p w14:paraId="58A12ABE" w14:textId="47FBBE8A" w:rsidR="00E812B4" w:rsidRPr="006F2425" w:rsidRDefault="00E812B4" w:rsidP="006A7BAC">
                  <w:pPr>
                    <w:ind w:left="0" w:firstLine="0"/>
                    <w:rPr>
                      <w:rFonts w:eastAsia="Times New Roman"/>
                    </w:rPr>
                  </w:pPr>
                </w:p>
              </w:tc>
              <w:tc>
                <w:tcPr>
                  <w:tcW w:w="0" w:type="auto"/>
                  <w:vAlign w:val="center"/>
                  <w:hideMark/>
                </w:tcPr>
                <w:p w14:paraId="39F1AD11" w14:textId="77777777" w:rsidR="006B1759" w:rsidRPr="006F2425" w:rsidRDefault="006B1759" w:rsidP="00017A72">
                  <w:pPr>
                    <w:rPr>
                      <w:rFonts w:eastAsia="Times New Roman"/>
                    </w:rPr>
                  </w:pPr>
                </w:p>
              </w:tc>
              <w:tc>
                <w:tcPr>
                  <w:tcW w:w="0" w:type="auto"/>
                  <w:vAlign w:val="center"/>
                  <w:hideMark/>
                </w:tcPr>
                <w:p w14:paraId="07892A30" w14:textId="77777777" w:rsidR="006B1759" w:rsidRPr="006F2425" w:rsidRDefault="006B1759" w:rsidP="00017A72">
                  <w:pPr>
                    <w:rPr>
                      <w:rFonts w:eastAsia="Times New Roman"/>
                    </w:rPr>
                  </w:pPr>
                </w:p>
              </w:tc>
            </w:tr>
          </w:tbl>
          <w:p w14:paraId="6BA1FD68" w14:textId="77777777" w:rsidR="006B1759" w:rsidRPr="006F2425" w:rsidRDefault="006B1759" w:rsidP="00017A72">
            <w:pPr>
              <w:rPr>
                <w:rFonts w:eastAsia="Times New Roman"/>
              </w:rPr>
            </w:pPr>
          </w:p>
        </w:tc>
      </w:tr>
    </w:tbl>
    <w:p w14:paraId="1FC99CF6" w14:textId="14974144" w:rsidR="00FF0C00" w:rsidRDefault="00FF0C00" w:rsidP="00017A72"/>
    <w:tbl>
      <w:tblPr>
        <w:tblW w:w="93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44"/>
      </w:tblGrid>
      <w:tr w:rsidR="006B1759" w:rsidRPr="00FD4B74" w14:paraId="5B635375" w14:textId="77777777" w:rsidTr="00FF0C00">
        <w:trPr>
          <w:trHeight w:val="437"/>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0F917C89" w14:textId="7F9F68C8" w:rsidR="006B1759" w:rsidRPr="00FF0C00" w:rsidRDefault="006F2425" w:rsidP="006B1759">
            <w:pPr>
              <w:jc w:val="center"/>
              <w:rPr>
                <w:rFonts w:eastAsia="Times New Roman"/>
                <w:u w:val="single"/>
              </w:rPr>
            </w:pPr>
            <w:r w:rsidRPr="00FF0C00">
              <w:rPr>
                <w:rFonts w:eastAsia="Times New Roman"/>
                <w:u w:val="single"/>
              </w:rPr>
              <w:lastRenderedPageBreak/>
              <w:t>Fac</w:t>
            </w:r>
            <w:r w:rsidR="00FF0C00" w:rsidRPr="00FF0C00">
              <w:rPr>
                <w:rFonts w:eastAsia="Times New Roman"/>
                <w:u w:val="single"/>
              </w:rPr>
              <w:t>tors Influencing Your Decision t</w:t>
            </w:r>
            <w:r w:rsidR="00FF0C00">
              <w:rPr>
                <w:rFonts w:eastAsia="Times New Roman"/>
                <w:u w:val="single"/>
              </w:rPr>
              <w:t>o Leave t</w:t>
            </w:r>
            <w:r w:rsidRPr="00FF0C00">
              <w:rPr>
                <w:rFonts w:eastAsia="Times New Roman"/>
                <w:u w:val="single"/>
              </w:rPr>
              <w:t>he R</w:t>
            </w:r>
            <w:r w:rsidR="00E812B4" w:rsidRPr="00FF0C00">
              <w:rPr>
                <w:rFonts w:eastAsia="Times New Roman"/>
                <w:u w:val="single"/>
              </w:rPr>
              <w:t>I</w:t>
            </w:r>
            <w:r w:rsidRPr="00FF0C00">
              <w:rPr>
                <w:rFonts w:eastAsia="Times New Roman"/>
                <w:u w:val="single"/>
              </w:rPr>
              <w:t xml:space="preserve"> Program</w:t>
            </w:r>
            <w:r w:rsidRPr="00FF0C00">
              <w:rPr>
                <w:rFonts w:eastAsia="Times New Roman"/>
                <w:u w:val="single"/>
              </w:rPr>
              <w:br/>
              <w:t>C</w:t>
            </w:r>
            <w:r w:rsidR="00391688">
              <w:rPr>
                <w:rFonts w:eastAsia="Times New Roman"/>
                <w:u w:val="single"/>
              </w:rPr>
              <w:t xml:space="preserve">. </w:t>
            </w:r>
            <w:r w:rsidR="00FF0C00">
              <w:rPr>
                <w:rFonts w:eastAsia="Times New Roman"/>
                <w:u w:val="single"/>
              </w:rPr>
              <w:t>Management a</w:t>
            </w:r>
            <w:r w:rsidRPr="00FF0C00">
              <w:rPr>
                <w:rFonts w:eastAsia="Times New Roman"/>
                <w:u w:val="single"/>
              </w:rPr>
              <w:t>nd Organization</w:t>
            </w:r>
          </w:p>
        </w:tc>
      </w:tr>
      <w:tr w:rsidR="006B1759" w:rsidRPr="00FD4B74" w14:paraId="7C376C83"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0C85987B" w14:textId="410B1FF2" w:rsidR="006B1759" w:rsidRPr="006F2425" w:rsidRDefault="006F2425" w:rsidP="006B1759">
            <w:pPr>
              <w:jc w:val="center"/>
              <w:rPr>
                <w:rFonts w:eastAsia="Times New Roman"/>
              </w:rPr>
            </w:pPr>
            <w:r w:rsidRPr="006F2425">
              <w:rPr>
                <w:rFonts w:eastAsia="Times New Roman"/>
              </w:rPr>
              <w:t xml:space="preserve">Check All Management </w:t>
            </w:r>
            <w:r w:rsidR="00733D5F">
              <w:rPr>
                <w:rFonts w:eastAsia="Times New Roman"/>
              </w:rPr>
              <w:t>a</w:t>
            </w:r>
            <w:r w:rsidRPr="006F2425">
              <w:rPr>
                <w:rFonts w:eastAsia="Times New Roman"/>
              </w:rPr>
              <w:t>nd Organization Factors That Influenced Your Decision.</w:t>
            </w:r>
          </w:p>
        </w:tc>
      </w:tr>
      <w:tr w:rsidR="006B1759" w:rsidRPr="00FD4B74" w14:paraId="37E956F1" w14:textId="77777777" w:rsidTr="00FF0C00">
        <w:trPr>
          <w:trHeight w:val="5479"/>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3169"/>
              <w:gridCol w:w="515"/>
              <w:gridCol w:w="5031"/>
            </w:tblGrid>
            <w:tr w:rsidR="006B1759" w:rsidRPr="006F2425" w14:paraId="6588A806"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754AE8E1"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35374313" wp14:editId="241511FC">
                        <wp:extent cx="133350" cy="133350"/>
                        <wp:effectExtent l="0" t="0" r="0" b="0"/>
                        <wp:docPr id="32" name="Picture 32"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8830" w:type="dxa"/>
                  <w:gridSpan w:val="3"/>
                  <w:tcBorders>
                    <w:top w:val="outset" w:sz="6" w:space="0" w:color="auto"/>
                    <w:left w:val="outset" w:sz="6" w:space="0" w:color="auto"/>
                    <w:bottom w:val="outset" w:sz="6" w:space="0" w:color="auto"/>
                    <w:right w:val="outset" w:sz="6" w:space="0" w:color="auto"/>
                  </w:tcBorders>
                  <w:vAlign w:val="center"/>
                  <w:hideMark/>
                </w:tcPr>
                <w:p w14:paraId="55D4F35A" w14:textId="77777777" w:rsidR="006B1759" w:rsidRPr="006F2425" w:rsidRDefault="006B1759" w:rsidP="006B1759">
                  <w:pPr>
                    <w:rPr>
                      <w:rFonts w:eastAsia="Times New Roman"/>
                    </w:rPr>
                  </w:pPr>
                  <w:r w:rsidRPr="006F2425">
                    <w:rPr>
                      <w:rFonts w:eastAsia="Times New Roman"/>
                    </w:rPr>
                    <w:t>C0</w:t>
                  </w:r>
                  <w:r w:rsidR="006F2425" w:rsidRPr="006F2425">
                    <w:rPr>
                      <w:rFonts w:eastAsia="Times New Roman"/>
                    </w:rPr>
                    <w:t xml:space="preserve">. </w:t>
                  </w:r>
                  <w:r w:rsidR="00E812B4">
                    <w:rPr>
                      <w:rFonts w:eastAsia="Times New Roman"/>
                    </w:rPr>
                    <w:t>N</w:t>
                  </w:r>
                  <w:r w:rsidR="00E812B4" w:rsidRPr="006F2425">
                    <w:rPr>
                      <w:rFonts w:eastAsia="Times New Roman"/>
                    </w:rPr>
                    <w:t>one of the following factors influenced my decision to leave.</w:t>
                  </w:r>
                </w:p>
              </w:tc>
            </w:tr>
            <w:tr w:rsidR="002B4301" w:rsidRPr="006F2425" w14:paraId="2490FFBE"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46A2D056"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75FC178" wp14:editId="0F8DF908">
                        <wp:extent cx="133350" cy="133350"/>
                        <wp:effectExtent l="0" t="0" r="0" b="0"/>
                        <wp:docPr id="31" name="Picture 31"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6F1F4B21" w14:textId="77777777" w:rsidR="006B1759" w:rsidRPr="006F2425" w:rsidRDefault="006B1759" w:rsidP="006B1759">
                  <w:pPr>
                    <w:rPr>
                      <w:rFonts w:eastAsia="Times New Roman"/>
                    </w:rPr>
                  </w:pPr>
                  <w:r w:rsidRPr="006F2425">
                    <w:rPr>
                      <w:rFonts w:eastAsia="Times New Roman"/>
                    </w:rPr>
                    <w:t>C1</w:t>
                  </w:r>
                  <w:r w:rsidR="006F2425" w:rsidRPr="006F2425">
                    <w:rPr>
                      <w:rFonts w:eastAsia="Times New Roman"/>
                    </w:rPr>
                    <w:t xml:space="preserve">. </w:t>
                  </w:r>
                  <w:r w:rsidR="00E812B4" w:rsidRPr="006F2425">
                    <w:rPr>
                      <w:rFonts w:eastAsia="Times New Roman"/>
                    </w:rPr>
                    <w:t xml:space="preserve">Lack </w:t>
                  </w:r>
                  <w:r w:rsidR="00E812B4">
                    <w:rPr>
                      <w:rFonts w:eastAsia="Times New Roman"/>
                    </w:rPr>
                    <w:t>o</w:t>
                  </w:r>
                  <w:r w:rsidR="00E812B4" w:rsidRPr="006F2425">
                    <w:rPr>
                      <w:rFonts w:eastAsia="Times New Roman"/>
                    </w:rPr>
                    <w:t xml:space="preserve">f Opportunity </w:t>
                  </w:r>
                  <w:r w:rsidR="00E812B4">
                    <w:rPr>
                      <w:rFonts w:eastAsia="Times New Roman"/>
                    </w:rPr>
                    <w:t>f</w:t>
                  </w:r>
                  <w:r w:rsidR="00E812B4" w:rsidRPr="006F2425">
                    <w:rPr>
                      <w:rFonts w:eastAsia="Times New Roman"/>
                    </w:rPr>
                    <w:t>or Career Advancement</w:t>
                  </w:r>
                </w:p>
              </w:tc>
              <w:tc>
                <w:tcPr>
                  <w:tcW w:w="399" w:type="dxa"/>
                  <w:tcBorders>
                    <w:top w:val="outset" w:sz="6" w:space="0" w:color="auto"/>
                    <w:left w:val="outset" w:sz="6" w:space="0" w:color="auto"/>
                    <w:bottom w:val="outset" w:sz="6" w:space="0" w:color="auto"/>
                    <w:right w:val="outset" w:sz="6" w:space="0" w:color="auto"/>
                  </w:tcBorders>
                  <w:vAlign w:val="center"/>
                  <w:hideMark/>
                </w:tcPr>
                <w:p w14:paraId="1E9233AA"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497529D" wp14:editId="4C493F67">
                        <wp:extent cx="133350" cy="133350"/>
                        <wp:effectExtent l="0" t="0" r="0" b="0"/>
                        <wp:docPr id="30" name="Picture 30"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hideMark/>
                </w:tcPr>
                <w:p w14:paraId="69D4D234" w14:textId="77777777" w:rsidR="006B1759" w:rsidRPr="006F2425" w:rsidRDefault="00C071CF" w:rsidP="006B1759">
                  <w:pPr>
                    <w:rPr>
                      <w:rFonts w:eastAsia="Times New Roman"/>
                    </w:rPr>
                  </w:pPr>
                  <w:r w:rsidRPr="006F2425">
                    <w:rPr>
                      <w:rFonts w:eastAsia="Times New Roman"/>
                    </w:rPr>
                    <w:t>C</w:t>
                  </w:r>
                  <w:r>
                    <w:rPr>
                      <w:rFonts w:eastAsia="Times New Roman"/>
                    </w:rPr>
                    <w:t>9</w:t>
                  </w:r>
                  <w:r w:rsidRPr="006F2425">
                    <w:rPr>
                      <w:rFonts w:eastAsia="Times New Roman"/>
                    </w:rPr>
                    <w:t>. Favoritism</w:t>
                  </w:r>
                </w:p>
              </w:tc>
            </w:tr>
            <w:tr w:rsidR="002B4301" w:rsidRPr="006F2425" w14:paraId="17A19FE4" w14:textId="77777777" w:rsidTr="00222BD1">
              <w:trPr>
                <w:trHeight w:val="424"/>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69AFD03F"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3112419D" wp14:editId="246BECCB">
                        <wp:extent cx="133350" cy="133350"/>
                        <wp:effectExtent l="0" t="0" r="0" b="0"/>
                        <wp:docPr id="29" name="Picture 29"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18D4F1E2" w14:textId="77777777" w:rsidR="006B1759" w:rsidRPr="006F2425" w:rsidRDefault="006B1759" w:rsidP="006B1759">
                  <w:pPr>
                    <w:rPr>
                      <w:rFonts w:eastAsia="Times New Roman"/>
                    </w:rPr>
                  </w:pPr>
                  <w:r w:rsidRPr="006F2425">
                    <w:rPr>
                      <w:rFonts w:eastAsia="Times New Roman"/>
                    </w:rPr>
                    <w:t>C2</w:t>
                  </w:r>
                  <w:r w:rsidR="006F2425" w:rsidRPr="006F2425">
                    <w:rPr>
                      <w:rFonts w:eastAsia="Times New Roman"/>
                    </w:rPr>
                    <w:t xml:space="preserve">. </w:t>
                  </w:r>
                  <w:r w:rsidR="00E812B4" w:rsidRPr="006F2425">
                    <w:rPr>
                      <w:rFonts w:eastAsia="Times New Roman"/>
                    </w:rPr>
                    <w:t xml:space="preserve">Lack </w:t>
                  </w:r>
                  <w:r w:rsidR="00E812B4">
                    <w:rPr>
                      <w:rFonts w:eastAsia="Times New Roman"/>
                    </w:rPr>
                    <w:t>o</w:t>
                  </w:r>
                  <w:r w:rsidR="00E812B4" w:rsidRPr="006F2425">
                    <w:rPr>
                      <w:rFonts w:eastAsia="Times New Roman"/>
                    </w:rPr>
                    <w:t xml:space="preserve">f Opportunity </w:t>
                  </w:r>
                  <w:r w:rsidR="00E812B4">
                    <w:rPr>
                      <w:rFonts w:eastAsia="Times New Roman"/>
                    </w:rPr>
                    <w:t>f</w:t>
                  </w:r>
                  <w:r w:rsidR="00E812B4" w:rsidRPr="006F2425">
                    <w:rPr>
                      <w:rFonts w:eastAsia="Times New Roman"/>
                    </w:rPr>
                    <w:t xml:space="preserve">or Training </w:t>
                  </w:r>
                  <w:r w:rsidR="00E812B4">
                    <w:rPr>
                      <w:rFonts w:eastAsia="Times New Roman"/>
                    </w:rPr>
                    <w:t>a</w:t>
                  </w:r>
                  <w:r w:rsidR="00E812B4" w:rsidRPr="006F2425">
                    <w:rPr>
                      <w:rFonts w:eastAsia="Times New Roman"/>
                    </w:rPr>
                    <w:t>nd Development</w:t>
                  </w:r>
                </w:p>
              </w:tc>
              <w:tc>
                <w:tcPr>
                  <w:tcW w:w="399" w:type="dxa"/>
                  <w:tcBorders>
                    <w:top w:val="outset" w:sz="6" w:space="0" w:color="auto"/>
                    <w:left w:val="outset" w:sz="6" w:space="0" w:color="auto"/>
                    <w:bottom w:val="outset" w:sz="6" w:space="0" w:color="auto"/>
                    <w:right w:val="outset" w:sz="6" w:space="0" w:color="auto"/>
                  </w:tcBorders>
                  <w:vAlign w:val="center"/>
                  <w:hideMark/>
                </w:tcPr>
                <w:p w14:paraId="3C501B48"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B67E988" wp14:editId="3C76F2AE">
                        <wp:extent cx="133350" cy="133350"/>
                        <wp:effectExtent l="0" t="0" r="0" b="0"/>
                        <wp:docPr id="28" name="Picture 28"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hideMark/>
                </w:tcPr>
                <w:p w14:paraId="68336B20" w14:textId="77777777" w:rsidR="006B1759" w:rsidRPr="006F2425" w:rsidRDefault="006B1759" w:rsidP="006B1759">
                  <w:pPr>
                    <w:rPr>
                      <w:rFonts w:eastAsia="Times New Roman"/>
                    </w:rPr>
                  </w:pPr>
                  <w:r w:rsidRPr="006F2425">
                    <w:rPr>
                      <w:rFonts w:eastAsia="Times New Roman"/>
                    </w:rPr>
                    <w:t>C</w:t>
                  </w:r>
                  <w:r w:rsidR="00C071CF">
                    <w:rPr>
                      <w:rFonts w:eastAsia="Times New Roman"/>
                    </w:rPr>
                    <w:t>9</w:t>
                  </w:r>
                  <w:r w:rsidR="006F2425" w:rsidRPr="006F2425">
                    <w:rPr>
                      <w:rFonts w:eastAsia="Times New Roman"/>
                    </w:rPr>
                    <w:t xml:space="preserve">. </w:t>
                  </w:r>
                  <w:r w:rsidR="00E812B4" w:rsidRPr="006F2425">
                    <w:rPr>
                      <w:rFonts w:eastAsia="Times New Roman"/>
                    </w:rPr>
                    <w:t xml:space="preserve">Inability </w:t>
                  </w:r>
                  <w:r w:rsidR="002B4301">
                    <w:rPr>
                      <w:rFonts w:eastAsia="Times New Roman"/>
                    </w:rPr>
                    <w:t>t</w:t>
                  </w:r>
                  <w:r w:rsidR="00E812B4" w:rsidRPr="006F2425">
                    <w:rPr>
                      <w:rFonts w:eastAsia="Times New Roman"/>
                    </w:rPr>
                    <w:t>o Influence Organizational Decisions</w:t>
                  </w:r>
                </w:p>
              </w:tc>
            </w:tr>
            <w:tr w:rsidR="002B4301" w:rsidRPr="006F2425" w14:paraId="1D4662C0"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E7FAB92"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3A48C2BF" wp14:editId="1463E272">
                        <wp:extent cx="133350" cy="133350"/>
                        <wp:effectExtent l="0" t="0" r="0" b="0"/>
                        <wp:docPr id="27" name="Picture 27"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72E5CD4A" w14:textId="77777777" w:rsidR="006B1759" w:rsidRPr="006F2425" w:rsidRDefault="006B1759" w:rsidP="006B1759">
                  <w:pPr>
                    <w:rPr>
                      <w:rFonts w:eastAsia="Times New Roman"/>
                    </w:rPr>
                  </w:pPr>
                  <w:r w:rsidRPr="006F2425">
                    <w:rPr>
                      <w:rFonts w:eastAsia="Times New Roman"/>
                    </w:rPr>
                    <w:t>C3</w:t>
                  </w:r>
                  <w:r w:rsidR="006F2425" w:rsidRPr="006F2425">
                    <w:rPr>
                      <w:rFonts w:eastAsia="Times New Roman"/>
                    </w:rPr>
                    <w:t xml:space="preserve">. </w:t>
                  </w:r>
                  <w:r w:rsidR="00E812B4" w:rsidRPr="006F2425">
                    <w:rPr>
                      <w:rFonts w:eastAsia="Times New Roman"/>
                    </w:rPr>
                    <w:t xml:space="preserve">Lack </w:t>
                  </w:r>
                  <w:r w:rsidR="00E812B4">
                    <w:rPr>
                      <w:rFonts w:eastAsia="Times New Roman"/>
                    </w:rPr>
                    <w:t>o</w:t>
                  </w:r>
                  <w:r w:rsidR="00E812B4" w:rsidRPr="006F2425">
                    <w:rPr>
                      <w:rFonts w:eastAsia="Times New Roman"/>
                    </w:rPr>
                    <w:t xml:space="preserve">f Opportunity </w:t>
                  </w:r>
                  <w:r w:rsidR="00E812B4">
                    <w:rPr>
                      <w:rFonts w:eastAsia="Times New Roman"/>
                    </w:rPr>
                    <w:t>f</w:t>
                  </w:r>
                  <w:r w:rsidR="00E812B4" w:rsidRPr="006F2425">
                    <w:rPr>
                      <w:rFonts w:eastAsia="Times New Roman"/>
                    </w:rPr>
                    <w:t>or Continuing Education</w:t>
                  </w:r>
                </w:p>
              </w:tc>
              <w:tc>
                <w:tcPr>
                  <w:tcW w:w="399" w:type="dxa"/>
                  <w:tcBorders>
                    <w:top w:val="outset" w:sz="6" w:space="0" w:color="auto"/>
                    <w:left w:val="outset" w:sz="6" w:space="0" w:color="auto"/>
                    <w:bottom w:val="outset" w:sz="6" w:space="0" w:color="auto"/>
                    <w:right w:val="outset" w:sz="6" w:space="0" w:color="auto"/>
                  </w:tcBorders>
                  <w:vAlign w:val="center"/>
                  <w:hideMark/>
                </w:tcPr>
                <w:p w14:paraId="75017422"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6F2E6B6" wp14:editId="3F89AFE8">
                        <wp:extent cx="133350" cy="133350"/>
                        <wp:effectExtent l="0" t="0" r="0" b="0"/>
                        <wp:docPr id="26" name="Picture 26"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hideMark/>
                </w:tcPr>
                <w:p w14:paraId="53D13E0D" w14:textId="77777777" w:rsidR="006B1759" w:rsidRPr="006F2425" w:rsidRDefault="006B1759" w:rsidP="006B1759">
                  <w:pPr>
                    <w:rPr>
                      <w:rFonts w:eastAsia="Times New Roman"/>
                    </w:rPr>
                  </w:pPr>
                  <w:r w:rsidRPr="006F2425">
                    <w:rPr>
                      <w:rFonts w:eastAsia="Times New Roman"/>
                    </w:rPr>
                    <w:t>C1</w:t>
                  </w:r>
                  <w:r w:rsidR="00C071CF">
                    <w:rPr>
                      <w:rFonts w:eastAsia="Times New Roman"/>
                    </w:rPr>
                    <w:t>0</w:t>
                  </w:r>
                  <w:r w:rsidR="006F2425" w:rsidRPr="006F2425">
                    <w:rPr>
                      <w:rFonts w:eastAsia="Times New Roman"/>
                    </w:rPr>
                    <w:t xml:space="preserve">. </w:t>
                  </w:r>
                  <w:r w:rsidR="00E812B4" w:rsidRPr="00E812B4">
                    <w:rPr>
                      <w:rFonts w:eastAsia="Times New Roman"/>
                    </w:rPr>
                    <w:t xml:space="preserve">Dissatisfaction </w:t>
                  </w:r>
                  <w:r w:rsidR="002B4301">
                    <w:rPr>
                      <w:rFonts w:eastAsia="Times New Roman"/>
                    </w:rPr>
                    <w:t>with Organizational Culture</w:t>
                  </w:r>
                </w:p>
              </w:tc>
            </w:tr>
            <w:tr w:rsidR="00C071CF" w:rsidRPr="006F2425" w14:paraId="6040982E" w14:textId="77777777" w:rsidTr="00222BD1">
              <w:trPr>
                <w:trHeight w:val="437"/>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3047140D"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202E1E51" wp14:editId="244DC465">
                        <wp:extent cx="133350" cy="133350"/>
                        <wp:effectExtent l="0" t="0" r="0" b="0"/>
                        <wp:docPr id="18" name="Picture 18"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31D90852" w14:textId="77777777" w:rsidR="00C071CF" w:rsidRPr="006F2425" w:rsidRDefault="00C071CF" w:rsidP="00C071CF">
                  <w:pPr>
                    <w:rPr>
                      <w:rFonts w:eastAsia="Times New Roman"/>
                    </w:rPr>
                  </w:pPr>
                  <w:r w:rsidRPr="006F2425">
                    <w:rPr>
                      <w:rFonts w:eastAsia="Times New Roman"/>
                    </w:rPr>
                    <w:t>C</w:t>
                  </w:r>
                  <w:r>
                    <w:rPr>
                      <w:rFonts w:eastAsia="Times New Roman"/>
                    </w:rPr>
                    <w:t>4</w:t>
                  </w:r>
                  <w:r w:rsidRPr="006F2425">
                    <w:rPr>
                      <w:rFonts w:eastAsia="Times New Roman"/>
                    </w:rPr>
                    <w:t>. Poor Communication</w:t>
                  </w:r>
                </w:p>
              </w:tc>
              <w:tc>
                <w:tcPr>
                  <w:tcW w:w="399" w:type="dxa"/>
                  <w:tcBorders>
                    <w:top w:val="outset" w:sz="6" w:space="0" w:color="auto"/>
                    <w:left w:val="outset" w:sz="6" w:space="0" w:color="auto"/>
                    <w:bottom w:val="outset" w:sz="6" w:space="0" w:color="auto"/>
                    <w:right w:val="outset" w:sz="6" w:space="0" w:color="auto"/>
                  </w:tcBorders>
                  <w:vAlign w:val="center"/>
                  <w:hideMark/>
                </w:tcPr>
                <w:p w14:paraId="6E210435"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56742EA8" wp14:editId="422EC650">
                        <wp:extent cx="133350" cy="133350"/>
                        <wp:effectExtent l="0" t="0" r="0" b="0"/>
                        <wp:docPr id="24" name="Picture 24"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hideMark/>
                </w:tcPr>
                <w:p w14:paraId="03AB5DF8" w14:textId="77777777" w:rsidR="00C071CF" w:rsidRPr="006F2425" w:rsidRDefault="00C071CF" w:rsidP="00C071CF">
                  <w:pPr>
                    <w:rPr>
                      <w:rFonts w:eastAsia="Times New Roman"/>
                    </w:rPr>
                  </w:pPr>
                  <w:r w:rsidRPr="006F2425">
                    <w:rPr>
                      <w:rFonts w:eastAsia="Times New Roman"/>
                    </w:rPr>
                    <w:t>C1</w:t>
                  </w:r>
                  <w:r>
                    <w:rPr>
                      <w:rFonts w:eastAsia="Times New Roman"/>
                    </w:rPr>
                    <w:t>1</w:t>
                  </w:r>
                  <w:r w:rsidRPr="006F2425">
                    <w:rPr>
                      <w:rFonts w:eastAsia="Times New Roman"/>
                    </w:rPr>
                    <w:t xml:space="preserve">. Dissatisfaction </w:t>
                  </w:r>
                  <w:r>
                    <w:rPr>
                      <w:rFonts w:eastAsia="Times New Roman"/>
                    </w:rPr>
                    <w:t>w</w:t>
                  </w:r>
                  <w:r w:rsidRPr="006F2425">
                    <w:rPr>
                      <w:rFonts w:eastAsia="Times New Roman"/>
                    </w:rPr>
                    <w:t xml:space="preserve">ith Employee Accountability </w:t>
                  </w:r>
                  <w:r>
                    <w:rPr>
                      <w:rFonts w:eastAsia="Times New Roman"/>
                    </w:rPr>
                    <w:t>(</w:t>
                  </w:r>
                  <w:r w:rsidRPr="006F2425">
                    <w:rPr>
                      <w:rFonts w:eastAsia="Times New Roman"/>
                    </w:rPr>
                    <w:t xml:space="preserve">Deliberate </w:t>
                  </w:r>
                  <w:r>
                    <w:rPr>
                      <w:rFonts w:eastAsia="Times New Roman"/>
                    </w:rPr>
                    <w:t>misconduct is tolerated)</w:t>
                  </w:r>
                </w:p>
              </w:tc>
            </w:tr>
            <w:tr w:rsidR="00C071CF" w:rsidRPr="006F2425" w14:paraId="70133421"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91B198B"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177AB864" wp14:editId="5A009930">
                        <wp:extent cx="133350" cy="133350"/>
                        <wp:effectExtent l="0" t="0" r="0" b="0"/>
                        <wp:docPr id="23" name="Picture 23"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0FAFB481" w14:textId="77777777" w:rsidR="00C071CF" w:rsidRPr="006F2425" w:rsidRDefault="00C071CF" w:rsidP="00C071CF">
                  <w:pPr>
                    <w:rPr>
                      <w:rFonts w:eastAsia="Times New Roman"/>
                    </w:rPr>
                  </w:pPr>
                  <w:r w:rsidRPr="006F2425">
                    <w:rPr>
                      <w:rFonts w:eastAsia="Times New Roman"/>
                    </w:rPr>
                    <w:t>C</w:t>
                  </w:r>
                  <w:r>
                    <w:rPr>
                      <w:rFonts w:eastAsia="Times New Roman"/>
                    </w:rPr>
                    <w:t>5</w:t>
                  </w:r>
                  <w:r w:rsidRPr="006F2425">
                    <w:rPr>
                      <w:rFonts w:eastAsia="Times New Roman"/>
                    </w:rPr>
                    <w:t>. Work Not Valued / Appreciated</w:t>
                  </w:r>
                </w:p>
              </w:tc>
              <w:tc>
                <w:tcPr>
                  <w:tcW w:w="399" w:type="dxa"/>
                  <w:tcBorders>
                    <w:top w:val="outset" w:sz="6" w:space="0" w:color="auto"/>
                    <w:left w:val="outset" w:sz="6" w:space="0" w:color="auto"/>
                    <w:bottom w:val="outset" w:sz="6" w:space="0" w:color="auto"/>
                    <w:right w:val="outset" w:sz="6" w:space="0" w:color="auto"/>
                  </w:tcBorders>
                  <w:vAlign w:val="center"/>
                  <w:hideMark/>
                </w:tcPr>
                <w:p w14:paraId="62AC6585"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64019D81" wp14:editId="2D043A40">
                        <wp:extent cx="133350" cy="133350"/>
                        <wp:effectExtent l="0" t="0" r="0" b="0"/>
                        <wp:docPr id="22" name="Picture 22"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tcPr>
                <w:p w14:paraId="0ABF830D" w14:textId="77777777" w:rsidR="00C071CF" w:rsidRPr="006F2425" w:rsidRDefault="00C071CF" w:rsidP="00C071CF">
                  <w:pPr>
                    <w:rPr>
                      <w:rFonts w:eastAsia="Times New Roman"/>
                    </w:rPr>
                  </w:pPr>
                  <w:r w:rsidRPr="006F2425">
                    <w:rPr>
                      <w:rFonts w:eastAsia="Times New Roman"/>
                    </w:rPr>
                    <w:t>C1</w:t>
                  </w:r>
                  <w:r>
                    <w:rPr>
                      <w:rFonts w:eastAsia="Times New Roman"/>
                    </w:rPr>
                    <w:t>2</w:t>
                  </w:r>
                  <w:r w:rsidRPr="006F2425">
                    <w:rPr>
                      <w:rFonts w:eastAsia="Times New Roman"/>
                    </w:rPr>
                    <w:t>. Management</w:t>
                  </w:r>
                  <w:r>
                    <w:rPr>
                      <w:rFonts w:eastAsia="Times New Roman"/>
                    </w:rPr>
                    <w:t xml:space="preserve"> Promotes Industry Over Adequate Safety</w:t>
                  </w:r>
                </w:p>
              </w:tc>
            </w:tr>
            <w:tr w:rsidR="00C071CF" w:rsidRPr="006F2425" w14:paraId="16BDC1BF"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BC3CED9"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163B81AB" wp14:editId="03EA3D7D">
                        <wp:extent cx="133350" cy="133350"/>
                        <wp:effectExtent l="0" t="0" r="0" b="0"/>
                        <wp:docPr id="16" name="Picture 16"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hideMark/>
                </w:tcPr>
                <w:p w14:paraId="11E3343A" w14:textId="77777777" w:rsidR="00C071CF" w:rsidRPr="006F2425" w:rsidRDefault="00C071CF" w:rsidP="00C071CF">
                  <w:pPr>
                    <w:rPr>
                      <w:rFonts w:eastAsia="Times New Roman"/>
                    </w:rPr>
                  </w:pPr>
                  <w:r w:rsidRPr="006F2425">
                    <w:rPr>
                      <w:rFonts w:eastAsia="Times New Roman"/>
                    </w:rPr>
                    <w:t>C</w:t>
                  </w:r>
                  <w:r>
                    <w:rPr>
                      <w:rFonts w:eastAsia="Times New Roman"/>
                    </w:rPr>
                    <w:t>6</w:t>
                  </w:r>
                  <w:r w:rsidRPr="006F2425">
                    <w:rPr>
                      <w:rFonts w:eastAsia="Times New Roman"/>
                    </w:rPr>
                    <w:t>. Skills Not Utilized</w:t>
                  </w:r>
                </w:p>
              </w:tc>
              <w:tc>
                <w:tcPr>
                  <w:tcW w:w="399" w:type="dxa"/>
                  <w:tcBorders>
                    <w:top w:val="outset" w:sz="6" w:space="0" w:color="auto"/>
                    <w:left w:val="outset" w:sz="6" w:space="0" w:color="auto"/>
                    <w:bottom w:val="outset" w:sz="6" w:space="0" w:color="auto"/>
                    <w:right w:val="outset" w:sz="6" w:space="0" w:color="auto"/>
                  </w:tcBorders>
                  <w:vAlign w:val="center"/>
                  <w:hideMark/>
                </w:tcPr>
                <w:p w14:paraId="54573CEE"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4C459902" wp14:editId="250BCF33">
                        <wp:extent cx="133350" cy="133350"/>
                        <wp:effectExtent l="0" t="0" r="0" b="0"/>
                        <wp:docPr id="21" name="Picture 21"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tcPr>
                <w:p w14:paraId="31C96894" w14:textId="77777777" w:rsidR="00C071CF" w:rsidRPr="006F2425" w:rsidRDefault="00C071CF" w:rsidP="00C071CF">
                  <w:pPr>
                    <w:rPr>
                      <w:rFonts w:eastAsia="Times New Roman"/>
                    </w:rPr>
                  </w:pPr>
                  <w:r w:rsidRPr="006F2425">
                    <w:rPr>
                      <w:rFonts w:eastAsia="Times New Roman"/>
                    </w:rPr>
                    <w:t>C</w:t>
                  </w:r>
                  <w:r>
                    <w:rPr>
                      <w:rFonts w:eastAsia="Times New Roman"/>
                    </w:rPr>
                    <w:t>13</w:t>
                  </w:r>
                  <w:r w:rsidRPr="006F2425">
                    <w:rPr>
                      <w:rFonts w:eastAsia="Times New Roman"/>
                    </w:rPr>
                    <w:t xml:space="preserve">. Dissatisfaction </w:t>
                  </w:r>
                  <w:r>
                    <w:rPr>
                      <w:rFonts w:eastAsia="Times New Roman"/>
                    </w:rPr>
                    <w:t>w</w:t>
                  </w:r>
                  <w:r w:rsidRPr="006F2425">
                    <w:rPr>
                      <w:rFonts w:eastAsia="Times New Roman"/>
                    </w:rPr>
                    <w:t xml:space="preserve">ith </w:t>
                  </w:r>
                  <w:r>
                    <w:rPr>
                      <w:rFonts w:eastAsia="Times New Roman"/>
                    </w:rPr>
                    <w:t>m</w:t>
                  </w:r>
                  <w:r w:rsidRPr="006F2425">
                    <w:rPr>
                      <w:rFonts w:eastAsia="Times New Roman"/>
                    </w:rPr>
                    <w:t>y Immediate Supervisors</w:t>
                  </w:r>
                </w:p>
              </w:tc>
            </w:tr>
            <w:tr w:rsidR="00C071CF" w:rsidRPr="006F2425" w14:paraId="73FEA1CE" w14:textId="77777777" w:rsidTr="00222BD1">
              <w:trPr>
                <w:trHeight w:val="205"/>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08BE76E9"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51189977" wp14:editId="37C43E13">
                        <wp:extent cx="133350" cy="133350"/>
                        <wp:effectExtent l="0" t="0" r="0" b="0"/>
                        <wp:docPr id="20" name="Picture 20"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tcPr>
                <w:p w14:paraId="0DE476CE" w14:textId="77777777" w:rsidR="00C071CF" w:rsidRPr="006F2425" w:rsidRDefault="00C071CF" w:rsidP="00C071CF">
                  <w:pPr>
                    <w:rPr>
                      <w:rFonts w:eastAsia="Times New Roman"/>
                    </w:rPr>
                  </w:pPr>
                  <w:r w:rsidRPr="006F2425">
                    <w:rPr>
                      <w:rFonts w:eastAsia="Times New Roman"/>
                    </w:rPr>
                    <w:t>C</w:t>
                  </w:r>
                  <w:r>
                    <w:rPr>
                      <w:rFonts w:eastAsia="Times New Roman"/>
                    </w:rPr>
                    <w:t>7</w:t>
                  </w:r>
                  <w:r w:rsidRPr="006F2425">
                    <w:rPr>
                      <w:rFonts w:eastAsia="Times New Roman"/>
                    </w:rPr>
                    <w:t>. Poor Morale</w:t>
                  </w:r>
                </w:p>
              </w:tc>
              <w:tc>
                <w:tcPr>
                  <w:tcW w:w="399" w:type="dxa"/>
                  <w:tcBorders>
                    <w:top w:val="outset" w:sz="6" w:space="0" w:color="auto"/>
                    <w:left w:val="outset" w:sz="6" w:space="0" w:color="auto"/>
                    <w:bottom w:val="outset" w:sz="6" w:space="0" w:color="auto"/>
                    <w:right w:val="outset" w:sz="6" w:space="0" w:color="auto"/>
                  </w:tcBorders>
                  <w:vAlign w:val="center"/>
                  <w:hideMark/>
                </w:tcPr>
                <w:p w14:paraId="10AE6C1E"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7E8E428E" wp14:editId="329C31C1">
                        <wp:extent cx="133350" cy="133350"/>
                        <wp:effectExtent l="0" t="0" r="0" b="0"/>
                        <wp:docPr id="19" name="Picture 19"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5209" w:type="dxa"/>
                  <w:tcBorders>
                    <w:top w:val="outset" w:sz="6" w:space="0" w:color="auto"/>
                    <w:left w:val="outset" w:sz="6" w:space="0" w:color="auto"/>
                    <w:bottom w:val="outset" w:sz="6" w:space="0" w:color="auto"/>
                    <w:right w:val="outset" w:sz="6" w:space="0" w:color="auto"/>
                  </w:tcBorders>
                  <w:vAlign w:val="center"/>
                </w:tcPr>
                <w:p w14:paraId="0E7685FB" w14:textId="77777777" w:rsidR="00C071CF" w:rsidRPr="006F2425" w:rsidRDefault="00C071CF" w:rsidP="00C071CF">
                  <w:pPr>
                    <w:rPr>
                      <w:rFonts w:eastAsia="Times New Roman"/>
                    </w:rPr>
                  </w:pPr>
                  <w:r w:rsidRPr="006F2425">
                    <w:rPr>
                      <w:rFonts w:eastAsia="Times New Roman"/>
                    </w:rPr>
                    <w:t>C1</w:t>
                  </w:r>
                  <w:r>
                    <w:rPr>
                      <w:rFonts w:eastAsia="Times New Roman"/>
                    </w:rPr>
                    <w:t>4</w:t>
                  </w:r>
                  <w:r w:rsidRPr="006F2425">
                    <w:rPr>
                      <w:rFonts w:eastAsia="Times New Roman"/>
                    </w:rPr>
                    <w:t xml:space="preserve">. Dissatisfaction </w:t>
                  </w:r>
                  <w:r>
                    <w:rPr>
                      <w:rFonts w:eastAsia="Times New Roman"/>
                    </w:rPr>
                    <w:t>w</w:t>
                  </w:r>
                  <w:r w:rsidRPr="006F2425">
                    <w:rPr>
                      <w:rFonts w:eastAsia="Times New Roman"/>
                    </w:rPr>
                    <w:t xml:space="preserve">ith Senior Leadership </w:t>
                  </w:r>
                  <w:r>
                    <w:rPr>
                      <w:rFonts w:eastAsia="Times New Roman"/>
                    </w:rPr>
                    <w:t>i</w:t>
                  </w:r>
                  <w:r w:rsidRPr="006F2425">
                    <w:rPr>
                      <w:rFonts w:eastAsia="Times New Roman"/>
                    </w:rPr>
                    <w:t xml:space="preserve">n </w:t>
                  </w:r>
                  <w:r>
                    <w:rPr>
                      <w:rFonts w:eastAsia="Times New Roman"/>
                    </w:rPr>
                    <w:t>m</w:t>
                  </w:r>
                  <w:r w:rsidRPr="006F2425">
                    <w:rPr>
                      <w:rFonts w:eastAsia="Times New Roman"/>
                    </w:rPr>
                    <w:t>y Region</w:t>
                  </w:r>
                </w:p>
              </w:tc>
            </w:tr>
            <w:tr w:rsidR="00C071CF" w:rsidRPr="006F2425" w14:paraId="197A4047"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0A9261D0" w14:textId="77777777" w:rsidR="00C071CF" w:rsidRPr="006F2425" w:rsidRDefault="00C071CF" w:rsidP="00C071CF">
                  <w:pPr>
                    <w:jc w:val="center"/>
                    <w:rPr>
                      <w:rFonts w:eastAsia="Times New Roman"/>
                    </w:rPr>
                  </w:pPr>
                  <w:r w:rsidRPr="006F2425">
                    <w:rPr>
                      <w:rFonts w:eastAsia="Times New Roman"/>
                      <w:noProof/>
                    </w:rPr>
                    <w:drawing>
                      <wp:inline distT="0" distB="0" distL="0" distR="0" wp14:anchorId="2D2D8FCF" wp14:editId="47F2B1BE">
                        <wp:extent cx="133350" cy="133350"/>
                        <wp:effectExtent l="0" t="0" r="0" b="0"/>
                        <wp:docPr id="17" name="Picture 17"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3221" w:type="dxa"/>
                  <w:tcBorders>
                    <w:top w:val="outset" w:sz="6" w:space="0" w:color="auto"/>
                    <w:left w:val="outset" w:sz="6" w:space="0" w:color="auto"/>
                    <w:bottom w:val="outset" w:sz="6" w:space="0" w:color="auto"/>
                    <w:right w:val="outset" w:sz="6" w:space="0" w:color="auto"/>
                  </w:tcBorders>
                  <w:vAlign w:val="center"/>
                </w:tcPr>
                <w:p w14:paraId="2CBF1359" w14:textId="09073315" w:rsidR="00C071CF" w:rsidRPr="006F2425" w:rsidRDefault="00C071CF" w:rsidP="00C071CF">
                  <w:pPr>
                    <w:rPr>
                      <w:rFonts w:eastAsia="Times New Roman"/>
                    </w:rPr>
                  </w:pPr>
                  <w:r w:rsidRPr="006F2425">
                    <w:rPr>
                      <w:rFonts w:eastAsia="Times New Roman"/>
                    </w:rPr>
                    <w:t>C</w:t>
                  </w:r>
                  <w:r>
                    <w:rPr>
                      <w:rFonts w:eastAsia="Times New Roman"/>
                    </w:rPr>
                    <w:t>8</w:t>
                  </w:r>
                  <w:r w:rsidRPr="006F2425">
                    <w:rPr>
                      <w:rFonts w:eastAsia="Times New Roman"/>
                    </w:rPr>
                    <w:t>. Work</w:t>
                  </w:r>
                  <w:r w:rsidR="00442566">
                    <w:rPr>
                      <w:rFonts w:eastAsia="Times New Roman"/>
                    </w:rPr>
                    <w:t>l</w:t>
                  </w:r>
                  <w:r w:rsidRPr="006F2425">
                    <w:rPr>
                      <w:rFonts w:eastAsia="Times New Roman"/>
                    </w:rPr>
                    <w:t>oad Too Heavy</w:t>
                  </w:r>
                </w:p>
              </w:tc>
              <w:tc>
                <w:tcPr>
                  <w:tcW w:w="399" w:type="dxa"/>
                  <w:tcBorders>
                    <w:top w:val="outset" w:sz="6" w:space="0" w:color="auto"/>
                    <w:left w:val="outset" w:sz="6" w:space="0" w:color="auto"/>
                    <w:bottom w:val="outset" w:sz="6" w:space="0" w:color="auto"/>
                    <w:right w:val="outset" w:sz="6" w:space="0" w:color="auto"/>
                  </w:tcBorders>
                  <w:vAlign w:val="center"/>
                  <w:hideMark/>
                </w:tcPr>
                <w:p w14:paraId="39560C4F" w14:textId="77777777" w:rsidR="00C071CF" w:rsidRPr="006F2425" w:rsidRDefault="00C071CF" w:rsidP="00C071CF">
                  <w:pPr>
                    <w:jc w:val="cente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tcPr>
                <w:p w14:paraId="3522F769" w14:textId="77777777" w:rsidR="00C071CF" w:rsidRPr="006F2425" w:rsidRDefault="00C071CF" w:rsidP="00C071CF">
                  <w:pPr>
                    <w:rPr>
                      <w:rFonts w:eastAsia="Times New Roman"/>
                    </w:rPr>
                  </w:pPr>
                </w:p>
              </w:tc>
            </w:tr>
            <w:tr w:rsidR="00C071CF" w:rsidRPr="006F2425" w14:paraId="7B009B8E" w14:textId="77777777" w:rsidTr="006A7BAC">
              <w:trPr>
                <w:trHeight w:val="2880"/>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53CAC512" w14:textId="381837F7" w:rsidR="00C071CF" w:rsidRDefault="00C071CF" w:rsidP="006A7BAC">
                  <w:pPr>
                    <w:rPr>
                      <w:rFonts w:eastAsia="Times New Roman"/>
                    </w:rPr>
                  </w:pPr>
                  <w:r>
                    <w:rPr>
                      <w:rFonts w:eastAsia="Times New Roman"/>
                    </w:rPr>
                    <w:t>C</w:t>
                  </w:r>
                  <w:r w:rsidRPr="006F2425">
                    <w:rPr>
                      <w:rFonts w:eastAsia="Times New Roman"/>
                    </w:rPr>
                    <w:t>omments about management and organization:</w:t>
                  </w:r>
                </w:p>
                <w:p w14:paraId="39CCA5C7" w14:textId="60BF6C89" w:rsidR="00C071CF" w:rsidRPr="006F2425" w:rsidRDefault="00C071CF" w:rsidP="006A7BAC">
                  <w:pPr>
                    <w:ind w:left="0" w:firstLine="0"/>
                    <w:rPr>
                      <w:rFonts w:eastAsia="Times New Roman"/>
                    </w:rPr>
                  </w:pPr>
                </w:p>
              </w:tc>
            </w:tr>
          </w:tbl>
          <w:p w14:paraId="615C95BD" w14:textId="77777777" w:rsidR="006B1759" w:rsidRPr="006F2425" w:rsidRDefault="006B1759" w:rsidP="006B1759">
            <w:pPr>
              <w:rPr>
                <w:rFonts w:eastAsia="Times New Roman"/>
              </w:rPr>
            </w:pPr>
          </w:p>
        </w:tc>
      </w:tr>
    </w:tbl>
    <w:p w14:paraId="2AB3BFDA" w14:textId="4CD3E03E" w:rsidR="00FF0C00" w:rsidRDefault="00FF0C00"/>
    <w:tbl>
      <w:tblPr>
        <w:tblW w:w="934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44"/>
      </w:tblGrid>
      <w:tr w:rsidR="006B1759" w:rsidRPr="00FD4B74" w14:paraId="1362049A" w14:textId="77777777" w:rsidTr="00FF0C00">
        <w:trPr>
          <w:trHeight w:val="437"/>
          <w:tblCellSpacing w:w="15" w:type="dxa"/>
          <w:jc w:val="center"/>
        </w:trPr>
        <w:tc>
          <w:tcPr>
            <w:tcW w:w="9284" w:type="dxa"/>
            <w:tcBorders>
              <w:top w:val="outset" w:sz="6" w:space="0" w:color="auto"/>
              <w:left w:val="outset" w:sz="6" w:space="0" w:color="auto"/>
              <w:bottom w:val="outset" w:sz="6" w:space="0" w:color="auto"/>
              <w:right w:val="outset" w:sz="6" w:space="0" w:color="auto"/>
            </w:tcBorders>
            <w:shd w:val="clear" w:color="auto" w:fill="FFFFFF" w:themeFill="background1"/>
            <w:hideMark/>
          </w:tcPr>
          <w:p w14:paraId="0DB928E1" w14:textId="56161EF1" w:rsidR="006B1759" w:rsidRPr="00FF0C00" w:rsidRDefault="006F2425" w:rsidP="001C0B35">
            <w:pPr>
              <w:pageBreakBefore/>
              <w:jc w:val="center"/>
              <w:rPr>
                <w:rFonts w:eastAsia="Times New Roman"/>
                <w:u w:val="single"/>
              </w:rPr>
            </w:pPr>
            <w:r w:rsidRPr="00FF0C00">
              <w:rPr>
                <w:rFonts w:eastAsia="Times New Roman"/>
                <w:u w:val="single"/>
              </w:rPr>
              <w:lastRenderedPageBreak/>
              <w:t>Fac</w:t>
            </w:r>
            <w:r w:rsidR="00FF0C00" w:rsidRPr="00FF0C00">
              <w:rPr>
                <w:rFonts w:eastAsia="Times New Roman"/>
                <w:u w:val="single"/>
              </w:rPr>
              <w:t>tors Influencing Your Decision to Leave t</w:t>
            </w:r>
            <w:r w:rsidRPr="00FF0C00">
              <w:rPr>
                <w:rFonts w:eastAsia="Times New Roman"/>
                <w:u w:val="single"/>
              </w:rPr>
              <w:t>he R</w:t>
            </w:r>
            <w:r w:rsidR="001945B0" w:rsidRPr="00FF0C00">
              <w:rPr>
                <w:rFonts w:eastAsia="Times New Roman"/>
                <w:u w:val="single"/>
              </w:rPr>
              <w:t>I</w:t>
            </w:r>
            <w:r w:rsidRPr="00FF0C00">
              <w:rPr>
                <w:rFonts w:eastAsia="Times New Roman"/>
                <w:u w:val="single"/>
              </w:rPr>
              <w:t xml:space="preserve"> Program</w:t>
            </w:r>
            <w:r w:rsidRPr="00FF0C00">
              <w:rPr>
                <w:rFonts w:eastAsia="Times New Roman"/>
                <w:u w:val="single"/>
              </w:rPr>
              <w:br/>
              <w:t>D</w:t>
            </w:r>
            <w:r w:rsidR="00391688">
              <w:rPr>
                <w:rFonts w:eastAsia="Times New Roman"/>
                <w:u w:val="single"/>
              </w:rPr>
              <w:t xml:space="preserve">. </w:t>
            </w:r>
            <w:r w:rsidRPr="00FF0C00">
              <w:rPr>
                <w:rFonts w:eastAsia="Times New Roman"/>
                <w:u w:val="single"/>
              </w:rPr>
              <w:t>Personal / Family</w:t>
            </w:r>
          </w:p>
        </w:tc>
      </w:tr>
      <w:tr w:rsidR="006B1759" w:rsidRPr="00FD4B74" w14:paraId="572514B1" w14:textId="77777777" w:rsidTr="00FF0C00">
        <w:trPr>
          <w:trHeight w:val="218"/>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p w14:paraId="325738A6" w14:textId="77777777" w:rsidR="006B1759" w:rsidRPr="006F2425" w:rsidRDefault="006F2425" w:rsidP="006B1759">
            <w:pPr>
              <w:jc w:val="center"/>
              <w:rPr>
                <w:rFonts w:eastAsia="Times New Roman"/>
              </w:rPr>
            </w:pPr>
            <w:r w:rsidRPr="006F2425">
              <w:rPr>
                <w:rFonts w:eastAsia="Times New Roman"/>
              </w:rPr>
              <w:t>Check All Personal / Family Factors That Influenced Your Decision.</w:t>
            </w:r>
          </w:p>
        </w:tc>
      </w:tr>
      <w:tr w:rsidR="006B1759" w:rsidRPr="00FD4B74" w14:paraId="01F4CB01" w14:textId="77777777" w:rsidTr="00FF0C00">
        <w:trPr>
          <w:trHeight w:val="3627"/>
          <w:tblCellSpacing w:w="15" w:type="dxa"/>
          <w:jc w:val="center"/>
        </w:trPr>
        <w:tc>
          <w:tcPr>
            <w:tcW w:w="9284" w:type="dxa"/>
            <w:tcBorders>
              <w:top w:val="outset" w:sz="6" w:space="0" w:color="auto"/>
              <w:left w:val="outset" w:sz="6" w:space="0" w:color="auto"/>
              <w:bottom w:val="outset" w:sz="6" w:space="0" w:color="auto"/>
              <w:right w:val="outset" w:sz="6" w:space="0" w:color="auto"/>
            </w:tcBorders>
            <w:vAlign w:val="center"/>
            <w:hideMark/>
          </w:tcPr>
          <w:tbl>
            <w:tblPr>
              <w:tblW w:w="92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4095"/>
              <w:gridCol w:w="515"/>
              <w:gridCol w:w="4105"/>
            </w:tblGrid>
            <w:tr w:rsidR="006B1759" w:rsidRPr="006F2425" w14:paraId="20B52538"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4497A2B7"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4499B30B" wp14:editId="577691D9">
                        <wp:extent cx="133350" cy="133350"/>
                        <wp:effectExtent l="0" t="0" r="0" b="0"/>
                        <wp:docPr id="14" name="Picture 14"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8830" w:type="dxa"/>
                  <w:gridSpan w:val="3"/>
                  <w:tcBorders>
                    <w:top w:val="outset" w:sz="6" w:space="0" w:color="auto"/>
                    <w:left w:val="outset" w:sz="6" w:space="0" w:color="auto"/>
                    <w:bottom w:val="outset" w:sz="6" w:space="0" w:color="auto"/>
                    <w:right w:val="outset" w:sz="6" w:space="0" w:color="auto"/>
                  </w:tcBorders>
                  <w:vAlign w:val="center"/>
                  <w:hideMark/>
                </w:tcPr>
                <w:p w14:paraId="084A2D36" w14:textId="77777777" w:rsidR="006B1759" w:rsidRPr="006F2425" w:rsidRDefault="006B1759" w:rsidP="006B1759">
                  <w:pPr>
                    <w:rPr>
                      <w:rFonts w:eastAsia="Times New Roman"/>
                    </w:rPr>
                  </w:pPr>
                  <w:r w:rsidRPr="006F2425">
                    <w:rPr>
                      <w:rFonts w:eastAsia="Times New Roman"/>
                    </w:rPr>
                    <w:t>D0</w:t>
                  </w:r>
                  <w:r w:rsidR="006F2425" w:rsidRPr="006F2425">
                    <w:rPr>
                      <w:rFonts w:eastAsia="Times New Roman"/>
                    </w:rPr>
                    <w:t xml:space="preserve">. </w:t>
                  </w:r>
                  <w:r w:rsidR="00656C25">
                    <w:rPr>
                      <w:rFonts w:eastAsia="Times New Roman"/>
                    </w:rPr>
                    <w:t>N</w:t>
                  </w:r>
                  <w:r w:rsidR="001945B0" w:rsidRPr="006F2425">
                    <w:rPr>
                      <w:rFonts w:eastAsia="Times New Roman"/>
                    </w:rPr>
                    <w:t>one of the following factors influenced my decision to leave.</w:t>
                  </w:r>
                </w:p>
              </w:tc>
            </w:tr>
            <w:tr w:rsidR="006B1759" w:rsidRPr="006F2425" w14:paraId="09DDEAD3"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60619C73"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7AC61E66" wp14:editId="1D8936D4">
                        <wp:extent cx="133350" cy="133350"/>
                        <wp:effectExtent l="0" t="0" r="0" b="0"/>
                        <wp:docPr id="13" name="Picture 13"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2" w:type="dxa"/>
                  <w:tcBorders>
                    <w:top w:val="outset" w:sz="6" w:space="0" w:color="auto"/>
                    <w:left w:val="outset" w:sz="6" w:space="0" w:color="auto"/>
                    <w:bottom w:val="outset" w:sz="6" w:space="0" w:color="auto"/>
                    <w:right w:val="outset" w:sz="6" w:space="0" w:color="auto"/>
                  </w:tcBorders>
                  <w:vAlign w:val="center"/>
                  <w:hideMark/>
                </w:tcPr>
                <w:p w14:paraId="1BBBD014" w14:textId="77777777" w:rsidR="006B1759" w:rsidRPr="006F2425" w:rsidRDefault="006B1759" w:rsidP="006B1759">
                  <w:pPr>
                    <w:rPr>
                      <w:rFonts w:eastAsia="Times New Roman"/>
                    </w:rPr>
                  </w:pPr>
                  <w:r w:rsidRPr="006F2425">
                    <w:rPr>
                      <w:rFonts w:eastAsia="Times New Roman"/>
                    </w:rPr>
                    <w:t>D1</w:t>
                  </w:r>
                  <w:r w:rsidR="006F2425" w:rsidRPr="006F2425">
                    <w:rPr>
                      <w:rFonts w:eastAsia="Times New Roman"/>
                    </w:rPr>
                    <w:t xml:space="preserve">. </w:t>
                  </w:r>
                  <w:r w:rsidR="00881AD4">
                    <w:rPr>
                      <w:rFonts w:eastAsia="Times New Roman"/>
                    </w:rPr>
                    <w:t xml:space="preserve">No </w:t>
                  </w:r>
                  <w:r w:rsidR="00317CCA">
                    <w:rPr>
                      <w:rFonts w:eastAsia="Times New Roman"/>
                    </w:rPr>
                    <w:t>D</w:t>
                  </w:r>
                  <w:r w:rsidR="00881AD4">
                    <w:rPr>
                      <w:rFonts w:eastAsia="Times New Roman"/>
                    </w:rPr>
                    <w:t xml:space="preserve">esire </w:t>
                  </w:r>
                  <w:r w:rsidR="00317CCA">
                    <w:rPr>
                      <w:rFonts w:eastAsia="Times New Roman"/>
                    </w:rPr>
                    <w:t xml:space="preserve">to </w:t>
                  </w:r>
                  <w:r w:rsidR="00656C25">
                    <w:rPr>
                      <w:rFonts w:eastAsia="Times New Roman"/>
                    </w:rPr>
                    <w:t>R</w:t>
                  </w:r>
                  <w:r w:rsidR="001945B0" w:rsidRPr="006F2425">
                    <w:rPr>
                      <w:rFonts w:eastAsia="Times New Roman"/>
                    </w:rPr>
                    <w:t>elocat</w:t>
                  </w:r>
                  <w:r w:rsidR="00317CCA">
                    <w:rPr>
                      <w:rFonts w:eastAsia="Times New Roman"/>
                    </w:rPr>
                    <w:t>e</w:t>
                  </w:r>
                  <w:r w:rsidR="001945B0" w:rsidRPr="006F2425">
                    <w:rPr>
                      <w:rFonts w:eastAsia="Times New Roman"/>
                    </w:rPr>
                    <w:t xml:space="preserve"> out of the </w:t>
                  </w:r>
                  <w:r w:rsidR="00656C25">
                    <w:rPr>
                      <w:rFonts w:eastAsia="Times New Roman"/>
                    </w:rPr>
                    <w:t>A</w:t>
                  </w:r>
                  <w:r w:rsidR="001945B0" w:rsidRPr="006F2425">
                    <w:rPr>
                      <w:rFonts w:eastAsia="Times New Roman"/>
                    </w:rPr>
                    <w:t>rea</w:t>
                  </w:r>
                </w:p>
              </w:tc>
              <w:tc>
                <w:tcPr>
                  <w:tcW w:w="399" w:type="dxa"/>
                  <w:tcBorders>
                    <w:top w:val="outset" w:sz="6" w:space="0" w:color="auto"/>
                    <w:left w:val="outset" w:sz="6" w:space="0" w:color="auto"/>
                    <w:bottom w:val="outset" w:sz="6" w:space="0" w:color="auto"/>
                    <w:right w:val="outset" w:sz="6" w:space="0" w:color="auto"/>
                  </w:tcBorders>
                  <w:vAlign w:val="center"/>
                  <w:hideMark/>
                </w:tcPr>
                <w:p w14:paraId="0F2A631D"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34091B96" wp14:editId="5C7428A6">
                        <wp:extent cx="133350" cy="133350"/>
                        <wp:effectExtent l="0" t="0" r="0" b="0"/>
                        <wp:docPr id="12" name="Picture 12"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8" w:type="dxa"/>
                  <w:tcBorders>
                    <w:top w:val="outset" w:sz="6" w:space="0" w:color="auto"/>
                    <w:left w:val="outset" w:sz="6" w:space="0" w:color="auto"/>
                    <w:bottom w:val="outset" w:sz="6" w:space="0" w:color="auto"/>
                    <w:right w:val="outset" w:sz="6" w:space="0" w:color="auto"/>
                  </w:tcBorders>
                  <w:vAlign w:val="center"/>
                  <w:hideMark/>
                </w:tcPr>
                <w:p w14:paraId="68290CD3" w14:textId="77777777" w:rsidR="006B1759" w:rsidRPr="006F2425" w:rsidRDefault="006B1759" w:rsidP="006B1759">
                  <w:pPr>
                    <w:rPr>
                      <w:rFonts w:eastAsia="Times New Roman"/>
                    </w:rPr>
                  </w:pPr>
                  <w:r w:rsidRPr="006F2425">
                    <w:rPr>
                      <w:rFonts w:eastAsia="Times New Roman"/>
                    </w:rPr>
                    <w:t>D4</w:t>
                  </w:r>
                  <w:r w:rsidR="006F2425" w:rsidRPr="006F2425">
                    <w:rPr>
                      <w:rFonts w:eastAsia="Times New Roman"/>
                    </w:rPr>
                    <w:t xml:space="preserve">. </w:t>
                  </w:r>
                  <w:r w:rsidR="00656C25">
                    <w:rPr>
                      <w:rFonts w:eastAsia="Times New Roman"/>
                    </w:rPr>
                    <w:t>E</w:t>
                  </w:r>
                  <w:r w:rsidR="001945B0" w:rsidRPr="006F2425">
                    <w:rPr>
                      <w:rFonts w:eastAsia="Times New Roman"/>
                    </w:rPr>
                    <w:t xml:space="preserve">lder </w:t>
                  </w:r>
                  <w:r w:rsidR="00656C25">
                    <w:rPr>
                      <w:rFonts w:eastAsia="Times New Roman"/>
                    </w:rPr>
                    <w:t>C</w:t>
                  </w:r>
                  <w:r w:rsidR="001945B0" w:rsidRPr="006F2425">
                    <w:rPr>
                      <w:rFonts w:eastAsia="Times New Roman"/>
                    </w:rPr>
                    <w:t>are</w:t>
                  </w:r>
                </w:p>
              </w:tc>
            </w:tr>
            <w:tr w:rsidR="006B1759" w:rsidRPr="006F2425" w14:paraId="1A7417C6" w14:textId="77777777" w:rsidTr="00222BD1">
              <w:trPr>
                <w:trHeight w:val="218"/>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218650E9"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6F485C5E" wp14:editId="460C69D9">
                        <wp:extent cx="133350" cy="133350"/>
                        <wp:effectExtent l="0" t="0" r="0" b="0"/>
                        <wp:docPr id="11" name="Picture 11"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2" w:type="dxa"/>
                  <w:tcBorders>
                    <w:top w:val="outset" w:sz="6" w:space="0" w:color="auto"/>
                    <w:left w:val="outset" w:sz="6" w:space="0" w:color="auto"/>
                    <w:bottom w:val="outset" w:sz="6" w:space="0" w:color="auto"/>
                    <w:right w:val="outset" w:sz="6" w:space="0" w:color="auto"/>
                  </w:tcBorders>
                  <w:vAlign w:val="center"/>
                  <w:hideMark/>
                </w:tcPr>
                <w:p w14:paraId="38DAAD39" w14:textId="77777777" w:rsidR="006B1759" w:rsidRPr="006F2425" w:rsidRDefault="006B1759" w:rsidP="006B1759">
                  <w:pPr>
                    <w:rPr>
                      <w:rFonts w:eastAsia="Times New Roman"/>
                    </w:rPr>
                  </w:pPr>
                  <w:r w:rsidRPr="006F2425">
                    <w:rPr>
                      <w:rFonts w:eastAsia="Times New Roman"/>
                    </w:rPr>
                    <w:t>D2</w:t>
                  </w:r>
                  <w:r w:rsidR="006F2425" w:rsidRPr="006F2425">
                    <w:rPr>
                      <w:rFonts w:eastAsia="Times New Roman"/>
                    </w:rPr>
                    <w:t xml:space="preserve">. </w:t>
                  </w:r>
                  <w:r w:rsidR="00656C25">
                    <w:rPr>
                      <w:rFonts w:eastAsia="Times New Roman"/>
                    </w:rPr>
                    <w:t>H</w:t>
                  </w:r>
                  <w:r w:rsidR="001945B0" w:rsidRPr="006F2425">
                    <w:rPr>
                      <w:rFonts w:eastAsia="Times New Roman"/>
                    </w:rPr>
                    <w:t>ealth</w:t>
                  </w:r>
                </w:p>
              </w:tc>
              <w:tc>
                <w:tcPr>
                  <w:tcW w:w="399" w:type="dxa"/>
                  <w:tcBorders>
                    <w:top w:val="outset" w:sz="6" w:space="0" w:color="auto"/>
                    <w:left w:val="outset" w:sz="6" w:space="0" w:color="auto"/>
                    <w:bottom w:val="outset" w:sz="6" w:space="0" w:color="auto"/>
                    <w:right w:val="outset" w:sz="6" w:space="0" w:color="auto"/>
                  </w:tcBorders>
                  <w:vAlign w:val="center"/>
                  <w:hideMark/>
                </w:tcPr>
                <w:p w14:paraId="38342E7C"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654592A8" wp14:editId="3918154B">
                        <wp:extent cx="133350" cy="133350"/>
                        <wp:effectExtent l="0" t="0" r="0" b="0"/>
                        <wp:docPr id="10" name="Picture 10"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8" w:type="dxa"/>
                  <w:tcBorders>
                    <w:top w:val="outset" w:sz="6" w:space="0" w:color="auto"/>
                    <w:left w:val="outset" w:sz="6" w:space="0" w:color="auto"/>
                    <w:bottom w:val="outset" w:sz="6" w:space="0" w:color="auto"/>
                    <w:right w:val="outset" w:sz="6" w:space="0" w:color="auto"/>
                  </w:tcBorders>
                  <w:vAlign w:val="center"/>
                  <w:hideMark/>
                </w:tcPr>
                <w:p w14:paraId="44E82F87" w14:textId="77777777" w:rsidR="006B1759" w:rsidRPr="006F2425" w:rsidRDefault="006B1759" w:rsidP="006B1759">
                  <w:pPr>
                    <w:rPr>
                      <w:rFonts w:eastAsia="Times New Roman"/>
                    </w:rPr>
                  </w:pPr>
                  <w:r w:rsidRPr="006F2425">
                    <w:rPr>
                      <w:rFonts w:eastAsia="Times New Roman"/>
                    </w:rPr>
                    <w:t>D5</w:t>
                  </w:r>
                  <w:r w:rsidR="006F2425" w:rsidRPr="006F2425">
                    <w:rPr>
                      <w:rFonts w:eastAsia="Times New Roman"/>
                    </w:rPr>
                    <w:t xml:space="preserve">. </w:t>
                  </w:r>
                  <w:r w:rsidR="00656C25">
                    <w:rPr>
                      <w:rFonts w:eastAsia="Times New Roman"/>
                    </w:rPr>
                    <w:t>P</w:t>
                  </w:r>
                  <w:r w:rsidR="001945B0" w:rsidRPr="006F2425">
                    <w:rPr>
                      <w:rFonts w:eastAsia="Times New Roman"/>
                    </w:rPr>
                    <w:t xml:space="preserve">ursue </w:t>
                  </w:r>
                  <w:r w:rsidR="00656C25">
                    <w:rPr>
                      <w:rFonts w:eastAsia="Times New Roman"/>
                    </w:rPr>
                    <w:t>E</w:t>
                  </w:r>
                  <w:r w:rsidR="001945B0" w:rsidRPr="006F2425">
                    <w:rPr>
                      <w:rFonts w:eastAsia="Times New Roman"/>
                    </w:rPr>
                    <w:t>ducation</w:t>
                  </w:r>
                </w:p>
              </w:tc>
            </w:tr>
            <w:tr w:rsidR="006B1759" w:rsidRPr="006F2425" w14:paraId="34785C00" w14:textId="77777777" w:rsidTr="00222BD1">
              <w:trPr>
                <w:trHeight w:val="205"/>
                <w:tblCellSpacing w:w="0" w:type="dxa"/>
              </w:trPr>
              <w:tc>
                <w:tcPr>
                  <w:tcW w:w="399" w:type="dxa"/>
                  <w:tcBorders>
                    <w:top w:val="outset" w:sz="6" w:space="0" w:color="auto"/>
                    <w:left w:val="outset" w:sz="6" w:space="0" w:color="auto"/>
                    <w:bottom w:val="outset" w:sz="6" w:space="0" w:color="auto"/>
                    <w:right w:val="outset" w:sz="6" w:space="0" w:color="auto"/>
                  </w:tcBorders>
                  <w:vAlign w:val="center"/>
                  <w:hideMark/>
                </w:tcPr>
                <w:p w14:paraId="72C0D693"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6BF5A50D" wp14:editId="49C9D683">
                        <wp:extent cx="133350" cy="133350"/>
                        <wp:effectExtent l="0" t="0" r="0" b="0"/>
                        <wp:docPr id="9" name="Picture 9"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2" w:type="dxa"/>
                  <w:tcBorders>
                    <w:top w:val="outset" w:sz="6" w:space="0" w:color="auto"/>
                    <w:left w:val="outset" w:sz="6" w:space="0" w:color="auto"/>
                    <w:bottom w:val="outset" w:sz="6" w:space="0" w:color="auto"/>
                    <w:right w:val="outset" w:sz="6" w:space="0" w:color="auto"/>
                  </w:tcBorders>
                  <w:vAlign w:val="center"/>
                  <w:hideMark/>
                </w:tcPr>
                <w:p w14:paraId="6AF4C8D3" w14:textId="6B4282D6" w:rsidR="006B1759" w:rsidRPr="006F2425" w:rsidRDefault="006B1759" w:rsidP="006B1759">
                  <w:pPr>
                    <w:rPr>
                      <w:rFonts w:eastAsia="Times New Roman"/>
                    </w:rPr>
                  </w:pPr>
                  <w:r w:rsidRPr="006F2425">
                    <w:rPr>
                      <w:rFonts w:eastAsia="Times New Roman"/>
                    </w:rPr>
                    <w:t>D3</w:t>
                  </w:r>
                  <w:r w:rsidR="006F2425" w:rsidRPr="006F2425">
                    <w:rPr>
                      <w:rFonts w:eastAsia="Times New Roman"/>
                    </w:rPr>
                    <w:t xml:space="preserve">. </w:t>
                  </w:r>
                  <w:r w:rsidR="00656C25">
                    <w:rPr>
                      <w:rFonts w:eastAsia="Times New Roman"/>
                    </w:rPr>
                    <w:t>C</w:t>
                  </w:r>
                  <w:r w:rsidR="001945B0" w:rsidRPr="006F2425">
                    <w:rPr>
                      <w:rFonts w:eastAsia="Times New Roman"/>
                    </w:rPr>
                    <w:t>hild</w:t>
                  </w:r>
                  <w:r w:rsidR="0041010B">
                    <w:rPr>
                      <w:rFonts w:eastAsia="Times New Roman"/>
                    </w:rPr>
                    <w:t>c</w:t>
                  </w:r>
                  <w:r w:rsidR="001945B0" w:rsidRPr="006F2425">
                    <w:rPr>
                      <w:rFonts w:eastAsia="Times New Roman"/>
                    </w:rPr>
                    <w:t>are</w:t>
                  </w:r>
                </w:p>
              </w:tc>
              <w:tc>
                <w:tcPr>
                  <w:tcW w:w="399" w:type="dxa"/>
                  <w:tcBorders>
                    <w:top w:val="outset" w:sz="6" w:space="0" w:color="auto"/>
                    <w:left w:val="outset" w:sz="6" w:space="0" w:color="auto"/>
                    <w:bottom w:val="outset" w:sz="6" w:space="0" w:color="auto"/>
                    <w:right w:val="outset" w:sz="6" w:space="0" w:color="auto"/>
                  </w:tcBorders>
                  <w:vAlign w:val="center"/>
                  <w:hideMark/>
                </w:tcPr>
                <w:p w14:paraId="4BC93792" w14:textId="77777777" w:rsidR="006B1759" w:rsidRPr="006F2425" w:rsidRDefault="006B1759" w:rsidP="006B1759">
                  <w:pPr>
                    <w:jc w:val="center"/>
                    <w:rPr>
                      <w:rFonts w:eastAsia="Times New Roman"/>
                    </w:rPr>
                  </w:pPr>
                  <w:r w:rsidRPr="006F2425">
                    <w:rPr>
                      <w:rFonts w:eastAsia="Times New Roman"/>
                      <w:noProof/>
                    </w:rPr>
                    <w:drawing>
                      <wp:inline distT="0" distB="0" distL="0" distR="0" wp14:anchorId="5F3743EB" wp14:editId="66357086">
                        <wp:extent cx="133350" cy="133350"/>
                        <wp:effectExtent l="0" t="0" r="0" b="0"/>
                        <wp:docPr id="8" name="Picture 8" descr="http://papaya.nrc.gov/hr/Exit/graphic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papaya.nrc.gov/hr/Exit/graphics/checkbox.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4218" w:type="dxa"/>
                  <w:tcBorders>
                    <w:top w:val="outset" w:sz="6" w:space="0" w:color="auto"/>
                    <w:left w:val="outset" w:sz="6" w:space="0" w:color="auto"/>
                    <w:bottom w:val="outset" w:sz="6" w:space="0" w:color="auto"/>
                    <w:right w:val="outset" w:sz="6" w:space="0" w:color="auto"/>
                  </w:tcBorders>
                  <w:vAlign w:val="center"/>
                  <w:hideMark/>
                </w:tcPr>
                <w:p w14:paraId="0165ABB1" w14:textId="77777777" w:rsidR="006B1759" w:rsidRPr="006F2425" w:rsidRDefault="006B1759" w:rsidP="006B1759">
                  <w:pPr>
                    <w:rPr>
                      <w:rFonts w:eastAsia="Times New Roman"/>
                    </w:rPr>
                  </w:pPr>
                  <w:r w:rsidRPr="006F2425">
                    <w:rPr>
                      <w:rFonts w:eastAsia="Times New Roman"/>
                    </w:rPr>
                    <w:t>D6</w:t>
                  </w:r>
                  <w:r w:rsidR="006F2425" w:rsidRPr="006F2425">
                    <w:rPr>
                      <w:rFonts w:eastAsia="Times New Roman"/>
                    </w:rPr>
                    <w:t xml:space="preserve">. </w:t>
                  </w:r>
                  <w:r w:rsidR="00656C25">
                    <w:rPr>
                      <w:rFonts w:eastAsia="Times New Roman"/>
                    </w:rPr>
                    <w:t>S</w:t>
                  </w:r>
                  <w:r w:rsidR="001945B0" w:rsidRPr="006F2425">
                    <w:rPr>
                      <w:rFonts w:eastAsia="Times New Roman"/>
                    </w:rPr>
                    <w:t xml:space="preserve">tart </w:t>
                  </w:r>
                  <w:r w:rsidR="00656C25">
                    <w:rPr>
                      <w:rFonts w:eastAsia="Times New Roman"/>
                    </w:rPr>
                    <w:t>B</w:t>
                  </w:r>
                  <w:r w:rsidR="001945B0" w:rsidRPr="006F2425">
                    <w:rPr>
                      <w:rFonts w:eastAsia="Times New Roman"/>
                    </w:rPr>
                    <w:t>usiness</w:t>
                  </w:r>
                </w:p>
              </w:tc>
            </w:tr>
            <w:tr w:rsidR="006B1759" w:rsidRPr="006F2425" w14:paraId="7126A6DB" w14:textId="77777777" w:rsidTr="006A7BAC">
              <w:trPr>
                <w:trHeight w:val="2736"/>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6EE20D57" w14:textId="74690AAA" w:rsidR="00656C25" w:rsidRPr="006F2425" w:rsidRDefault="00656C25" w:rsidP="006A7BAC">
                  <w:pPr>
                    <w:rPr>
                      <w:rFonts w:eastAsia="Times New Roman"/>
                    </w:rPr>
                  </w:pPr>
                  <w:r>
                    <w:rPr>
                      <w:rFonts w:eastAsia="Times New Roman"/>
                    </w:rPr>
                    <w:t>C</w:t>
                  </w:r>
                  <w:r w:rsidR="001945B0" w:rsidRPr="006F2425">
                    <w:rPr>
                      <w:rFonts w:eastAsia="Times New Roman"/>
                    </w:rPr>
                    <w:t>omments about personal and family:</w:t>
                  </w:r>
                </w:p>
              </w:tc>
            </w:tr>
          </w:tbl>
          <w:p w14:paraId="72DC2142" w14:textId="77777777" w:rsidR="006B1759" w:rsidRPr="006F2425" w:rsidRDefault="006B1759" w:rsidP="006B1759">
            <w:pPr>
              <w:rPr>
                <w:rFonts w:eastAsia="Times New Roman"/>
              </w:rPr>
            </w:pPr>
          </w:p>
        </w:tc>
      </w:tr>
      <w:tr w:rsidR="006B1759" w:rsidRPr="00FD4B74" w14:paraId="6584A92C" w14:textId="77777777" w:rsidTr="006A7BAC">
        <w:trPr>
          <w:trHeight w:val="1728"/>
          <w:tblCellSpacing w:w="15" w:type="dxa"/>
          <w:jc w:val="center"/>
        </w:trPr>
        <w:tc>
          <w:tcPr>
            <w:tcW w:w="9284" w:type="dxa"/>
            <w:tcBorders>
              <w:top w:val="outset" w:sz="6" w:space="0" w:color="auto"/>
              <w:left w:val="outset" w:sz="6" w:space="0" w:color="auto"/>
              <w:bottom w:val="outset" w:sz="6" w:space="0" w:color="auto"/>
              <w:right w:val="outset" w:sz="6" w:space="0" w:color="auto"/>
            </w:tcBorders>
            <w:hideMark/>
          </w:tcPr>
          <w:p w14:paraId="295F6A88" w14:textId="3CC381BC" w:rsidR="00C071CF" w:rsidRDefault="006F2425" w:rsidP="006A7BAC">
            <w:pPr>
              <w:rPr>
                <w:rFonts w:eastAsia="Times New Roman"/>
              </w:rPr>
            </w:pPr>
            <w:r w:rsidRPr="006F2425">
              <w:rPr>
                <w:rFonts w:eastAsia="Times New Roman"/>
              </w:rPr>
              <w:t xml:space="preserve">Of </w:t>
            </w:r>
            <w:r w:rsidR="001945B0" w:rsidRPr="006F2425">
              <w:rPr>
                <w:rFonts w:eastAsia="Times New Roman"/>
              </w:rPr>
              <w:t>all the factors influencing you</w:t>
            </w:r>
            <w:r w:rsidR="001945B0">
              <w:rPr>
                <w:rFonts w:eastAsia="Times New Roman"/>
              </w:rPr>
              <w:t>r decision</w:t>
            </w:r>
            <w:r w:rsidR="001945B0" w:rsidRPr="006F2425">
              <w:rPr>
                <w:rFonts w:eastAsia="Times New Roman"/>
              </w:rPr>
              <w:t xml:space="preserve"> to leave the </w:t>
            </w:r>
            <w:r w:rsidR="001945B0">
              <w:rPr>
                <w:rFonts w:eastAsia="Times New Roman"/>
              </w:rPr>
              <w:t>RI P</w:t>
            </w:r>
            <w:r w:rsidR="001945B0" w:rsidRPr="006F2425">
              <w:rPr>
                <w:rFonts w:eastAsia="Times New Roman"/>
              </w:rPr>
              <w:t xml:space="preserve">rogram, indicate </w:t>
            </w:r>
            <w:r w:rsidR="001945B0">
              <w:rPr>
                <w:rFonts w:eastAsia="Times New Roman"/>
              </w:rPr>
              <w:t>t</w:t>
            </w:r>
            <w:r w:rsidRPr="006F2425">
              <w:rPr>
                <w:rFonts w:eastAsia="Times New Roman"/>
              </w:rPr>
              <w:t xml:space="preserve">he </w:t>
            </w:r>
            <w:r w:rsidRPr="006F2425">
              <w:rPr>
                <w:rFonts w:eastAsia="Times New Roman"/>
                <w:u w:val="single"/>
              </w:rPr>
              <w:t>One Most Important Factor</w:t>
            </w:r>
            <w:r w:rsidRPr="006F2425">
              <w:rPr>
                <w:rFonts w:eastAsia="Times New Roman"/>
              </w:rPr>
              <w:t xml:space="preserve"> </w:t>
            </w:r>
            <w:r w:rsidR="001945B0" w:rsidRPr="006F2425">
              <w:rPr>
                <w:rFonts w:eastAsia="Times New Roman"/>
              </w:rPr>
              <w:t>that resulted in you leaving</w:t>
            </w:r>
            <w:r w:rsidR="001945B0">
              <w:rPr>
                <w:rFonts w:eastAsia="Times New Roman"/>
              </w:rPr>
              <w:t xml:space="preserve"> (</w:t>
            </w:r>
            <w:r w:rsidR="001945B0" w:rsidRPr="006F2425">
              <w:rPr>
                <w:rFonts w:eastAsia="Times New Roman"/>
              </w:rPr>
              <w:t>indicate the alpha/numeric code</w:t>
            </w:r>
            <w:r w:rsidR="001945B0">
              <w:rPr>
                <w:rFonts w:eastAsia="Times New Roman"/>
              </w:rPr>
              <w:t>)</w:t>
            </w:r>
            <w:r w:rsidRPr="006F2425">
              <w:rPr>
                <w:rFonts w:eastAsia="Times New Roman"/>
              </w:rPr>
              <w:t>.</w:t>
            </w:r>
          </w:p>
          <w:p w14:paraId="4C86AC16" w14:textId="77777777" w:rsidR="00C071CF" w:rsidRPr="006F2425" w:rsidRDefault="00C071CF" w:rsidP="006A7BAC">
            <w:pPr>
              <w:rPr>
                <w:rFonts w:eastAsia="Times New Roman"/>
              </w:rPr>
            </w:pPr>
          </w:p>
        </w:tc>
      </w:tr>
      <w:tr w:rsidR="006B1759" w:rsidRPr="00FD4B74" w14:paraId="46DE752F" w14:textId="77777777" w:rsidTr="006A7BAC">
        <w:trPr>
          <w:trHeight w:val="1584"/>
          <w:tblCellSpacing w:w="15" w:type="dxa"/>
          <w:jc w:val="center"/>
        </w:trPr>
        <w:tc>
          <w:tcPr>
            <w:tcW w:w="9284" w:type="dxa"/>
            <w:tcBorders>
              <w:top w:val="outset" w:sz="6" w:space="0" w:color="auto"/>
              <w:left w:val="outset" w:sz="6" w:space="0" w:color="auto"/>
              <w:bottom w:val="outset" w:sz="6" w:space="0" w:color="auto"/>
              <w:right w:val="outset" w:sz="6" w:space="0" w:color="auto"/>
            </w:tcBorders>
            <w:hideMark/>
          </w:tcPr>
          <w:p w14:paraId="0AE9D008" w14:textId="54C14D6D" w:rsidR="00C071CF" w:rsidRPr="006F2425" w:rsidRDefault="006F2425" w:rsidP="006A7BAC">
            <w:pPr>
              <w:rPr>
                <w:rFonts w:eastAsia="Times New Roman"/>
              </w:rPr>
            </w:pPr>
            <w:r w:rsidRPr="006F2425">
              <w:rPr>
                <w:rFonts w:eastAsia="Times New Roman"/>
              </w:rPr>
              <w:t xml:space="preserve">What </w:t>
            </w:r>
            <w:r>
              <w:rPr>
                <w:rFonts w:eastAsia="Times New Roman"/>
              </w:rPr>
              <w:t>w</w:t>
            </w:r>
            <w:r w:rsidRPr="006F2425">
              <w:rPr>
                <w:rFonts w:eastAsia="Times New Roman"/>
              </w:rPr>
              <w:t xml:space="preserve">as </w:t>
            </w:r>
            <w:r>
              <w:rPr>
                <w:rFonts w:eastAsia="Times New Roman"/>
              </w:rPr>
              <w:t>t</w:t>
            </w:r>
            <w:r w:rsidRPr="006F2425">
              <w:rPr>
                <w:rFonts w:eastAsia="Times New Roman"/>
              </w:rPr>
              <w:t xml:space="preserve">he </w:t>
            </w:r>
            <w:r w:rsidRPr="006F2425">
              <w:rPr>
                <w:rFonts w:eastAsia="Times New Roman"/>
                <w:u w:val="single"/>
              </w:rPr>
              <w:t>Second Most Important Factor</w:t>
            </w:r>
            <w:r w:rsidRPr="006F2425">
              <w:rPr>
                <w:rFonts w:eastAsia="Times New Roman"/>
              </w:rPr>
              <w:t xml:space="preserve"> </w:t>
            </w:r>
            <w:r>
              <w:rPr>
                <w:rFonts w:eastAsia="Times New Roman"/>
              </w:rPr>
              <w:t>t</w:t>
            </w:r>
            <w:r w:rsidRPr="006F2425">
              <w:rPr>
                <w:rFonts w:eastAsia="Times New Roman"/>
              </w:rPr>
              <w:t xml:space="preserve">hat </w:t>
            </w:r>
            <w:r>
              <w:rPr>
                <w:rFonts w:eastAsia="Times New Roman"/>
              </w:rPr>
              <w:t>r</w:t>
            </w:r>
            <w:r w:rsidRPr="006F2425">
              <w:rPr>
                <w:rFonts w:eastAsia="Times New Roman"/>
              </w:rPr>
              <w:t xml:space="preserve">esulted in your leaving the </w:t>
            </w:r>
            <w:r>
              <w:rPr>
                <w:rFonts w:eastAsia="Times New Roman"/>
              </w:rPr>
              <w:t>RI P</w:t>
            </w:r>
            <w:r w:rsidRPr="006F2425">
              <w:rPr>
                <w:rFonts w:eastAsia="Times New Roman"/>
              </w:rPr>
              <w:t>rogram</w:t>
            </w:r>
            <w:r>
              <w:rPr>
                <w:rFonts w:eastAsia="Times New Roman"/>
              </w:rPr>
              <w:t xml:space="preserve"> (</w:t>
            </w:r>
            <w:r w:rsidRPr="006F2425">
              <w:rPr>
                <w:rFonts w:eastAsia="Times New Roman"/>
              </w:rPr>
              <w:t>indicate the alpha/numeric code</w:t>
            </w:r>
            <w:r w:rsidR="001945B0">
              <w:rPr>
                <w:rFonts w:eastAsia="Times New Roman"/>
              </w:rPr>
              <w:t>)</w:t>
            </w:r>
            <w:r w:rsidRPr="006F2425">
              <w:rPr>
                <w:rFonts w:eastAsia="Times New Roman"/>
              </w:rPr>
              <w:t>.</w:t>
            </w:r>
          </w:p>
        </w:tc>
      </w:tr>
      <w:tr w:rsidR="006B1759" w:rsidRPr="00FD4B74" w14:paraId="59A2624A" w14:textId="77777777" w:rsidTr="006A7BAC">
        <w:trPr>
          <w:trHeight w:val="2016"/>
          <w:tblCellSpacing w:w="15" w:type="dxa"/>
          <w:jc w:val="center"/>
        </w:trPr>
        <w:tc>
          <w:tcPr>
            <w:tcW w:w="9284" w:type="dxa"/>
            <w:tcBorders>
              <w:top w:val="outset" w:sz="6" w:space="0" w:color="auto"/>
              <w:left w:val="outset" w:sz="6" w:space="0" w:color="auto"/>
              <w:bottom w:val="outset" w:sz="6" w:space="0" w:color="auto"/>
              <w:right w:val="outset" w:sz="6" w:space="0" w:color="auto"/>
            </w:tcBorders>
            <w:hideMark/>
          </w:tcPr>
          <w:p w14:paraId="7103BC90" w14:textId="6B1A6D7D" w:rsidR="00C071CF" w:rsidRDefault="006F2425" w:rsidP="006B1759">
            <w:pPr>
              <w:rPr>
                <w:rFonts w:eastAsia="Times New Roman"/>
              </w:rPr>
            </w:pPr>
            <w:r w:rsidRPr="006F2425">
              <w:rPr>
                <w:rFonts w:eastAsia="Times New Roman"/>
              </w:rPr>
              <w:t xml:space="preserve">Is </w:t>
            </w:r>
            <w:r w:rsidR="001945B0" w:rsidRPr="006F2425">
              <w:rPr>
                <w:rFonts w:eastAsia="Times New Roman"/>
              </w:rPr>
              <w:t xml:space="preserve">there anything that would have changed your decision to leave the </w:t>
            </w:r>
            <w:r w:rsidRPr="006F2425">
              <w:rPr>
                <w:rFonts w:eastAsia="Times New Roman"/>
              </w:rPr>
              <w:t>R</w:t>
            </w:r>
            <w:r w:rsidR="001945B0">
              <w:rPr>
                <w:rFonts w:eastAsia="Times New Roman"/>
              </w:rPr>
              <w:t xml:space="preserve">I </w:t>
            </w:r>
            <w:r w:rsidRPr="006F2425">
              <w:rPr>
                <w:rFonts w:eastAsia="Times New Roman"/>
              </w:rPr>
              <w:t>Program?</w:t>
            </w:r>
          </w:p>
          <w:p w14:paraId="3765DB7F" w14:textId="77777777" w:rsidR="00E812B4" w:rsidRPr="006F2425" w:rsidRDefault="00E812B4" w:rsidP="006B1759">
            <w:pPr>
              <w:rPr>
                <w:rFonts w:eastAsia="Times New Roman"/>
              </w:rPr>
            </w:pPr>
          </w:p>
        </w:tc>
      </w:tr>
    </w:tbl>
    <w:p w14:paraId="08376056" w14:textId="77777777" w:rsidR="00AC0C25" w:rsidRDefault="00AC0C25" w:rsidP="00AC0C25">
      <w:pPr>
        <w:pStyle w:val="BodyText"/>
        <w:sectPr w:rsidR="00AC0C25" w:rsidSect="00647B13">
          <w:footerReference w:type="default" r:id="rId18"/>
          <w:pgSz w:w="12240" w:h="15840" w:code="1"/>
          <w:pgMar w:top="1440" w:right="1440" w:bottom="1440" w:left="1440" w:header="720" w:footer="720" w:gutter="0"/>
          <w:pgNumType w:start="1"/>
          <w:cols w:space="720"/>
          <w:docGrid w:linePitch="360"/>
        </w:sectPr>
      </w:pPr>
    </w:p>
    <w:p w14:paraId="6264C097" w14:textId="76CEAE0B" w:rsidR="00647B13" w:rsidRDefault="006B4859" w:rsidP="00571A0E">
      <w:pPr>
        <w:pStyle w:val="attachmenttitle"/>
      </w:pPr>
      <w:r>
        <w:lastRenderedPageBreak/>
        <w:t xml:space="preserve">Attachment </w:t>
      </w:r>
      <w:r w:rsidR="00C14F94">
        <w:t>2</w:t>
      </w:r>
      <w:r>
        <w:t xml:space="preserve"> </w:t>
      </w:r>
      <w:r w:rsidR="0041010B">
        <w:t>–</w:t>
      </w:r>
      <w:r>
        <w:t xml:space="preserve"> </w:t>
      </w:r>
      <w:r w:rsidR="003D5546">
        <w:t xml:space="preserve">Form </w:t>
      </w:r>
      <w:r w:rsidR="00C14F94">
        <w:t>2</w:t>
      </w:r>
      <w:r w:rsidR="00391688">
        <w:t xml:space="preserve">: </w:t>
      </w:r>
      <w:r w:rsidR="00647B13">
        <w:t>Health of Regional Resident Recruitment and Retention Program</w:t>
      </w: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7645"/>
        <w:gridCol w:w="1705"/>
      </w:tblGrid>
      <w:tr w:rsidR="00AA0C11" w14:paraId="6420330F" w14:textId="77777777" w:rsidTr="00F714FA">
        <w:trPr>
          <w:trHeight w:val="530"/>
        </w:trPr>
        <w:tc>
          <w:tcPr>
            <w:tcW w:w="7645" w:type="dxa"/>
          </w:tcPr>
          <w:p w14:paraId="22823C7A" w14:textId="77777777" w:rsidR="003D5546" w:rsidRDefault="005E0BCD" w:rsidP="003D5546">
            <w:pPr>
              <w:ind w:left="0" w:firstLine="0"/>
            </w:pPr>
            <w:r>
              <w:t>Date</w:t>
            </w:r>
            <w:r w:rsidR="003D5546">
              <w:t xml:space="preserve">: </w:t>
            </w:r>
          </w:p>
          <w:p w14:paraId="7956EAC9" w14:textId="77777777" w:rsidR="00AA0C11" w:rsidRDefault="003D5546" w:rsidP="003D5546">
            <w:pPr>
              <w:ind w:left="0" w:firstLine="0"/>
            </w:pPr>
            <w:r>
              <w:t xml:space="preserve">Region: </w:t>
            </w:r>
          </w:p>
        </w:tc>
        <w:tc>
          <w:tcPr>
            <w:tcW w:w="1705" w:type="dxa"/>
            <w:vAlign w:val="center"/>
          </w:tcPr>
          <w:p w14:paraId="167A1264" w14:textId="77777777" w:rsidR="00AA0C11" w:rsidRDefault="003D5546" w:rsidP="00687C2A">
            <w:pPr>
              <w:ind w:left="0" w:firstLine="0"/>
              <w:jc w:val="center"/>
              <w:rPr>
                <w:color w:val="000000"/>
              </w:rPr>
            </w:pPr>
            <w:r>
              <w:rPr>
                <w:color w:val="000000"/>
              </w:rPr>
              <w:t>Number</w:t>
            </w:r>
          </w:p>
        </w:tc>
      </w:tr>
      <w:tr w:rsidR="00AA0C11" w14:paraId="1BED1A61" w14:textId="77777777" w:rsidTr="00F714FA">
        <w:tc>
          <w:tcPr>
            <w:tcW w:w="7645" w:type="dxa"/>
          </w:tcPr>
          <w:p w14:paraId="4253B126" w14:textId="165055E9" w:rsidR="00AA0C11" w:rsidRPr="00410B4A" w:rsidRDefault="00CA4E25" w:rsidP="00410B4A">
            <w:pPr>
              <w:pStyle w:val="ListParagraph"/>
              <w:numPr>
                <w:ilvl w:val="0"/>
                <w:numId w:val="17"/>
              </w:numPr>
              <w:ind w:left="330"/>
              <w:rPr>
                <w:color w:val="000000"/>
              </w:rPr>
            </w:pPr>
            <w:r>
              <w:t>How many times in the past calendar year did a permanent resident inspector posting need to be reposted due to lack of qualified applicants?</w:t>
            </w:r>
          </w:p>
        </w:tc>
        <w:tc>
          <w:tcPr>
            <w:tcW w:w="1705" w:type="dxa"/>
          </w:tcPr>
          <w:p w14:paraId="1FBFCB75" w14:textId="77777777" w:rsidR="00AA0C11" w:rsidRDefault="00AA0C11" w:rsidP="00ED0855">
            <w:pPr>
              <w:ind w:left="0" w:firstLine="0"/>
              <w:rPr>
                <w:color w:val="000000"/>
              </w:rPr>
            </w:pPr>
          </w:p>
        </w:tc>
      </w:tr>
      <w:tr w:rsidR="00AA0C11" w14:paraId="0CAA7F77" w14:textId="77777777" w:rsidTr="00F714FA">
        <w:tc>
          <w:tcPr>
            <w:tcW w:w="7645" w:type="dxa"/>
          </w:tcPr>
          <w:p w14:paraId="7219AAAA" w14:textId="1A6F5F76" w:rsidR="00AA0C11" w:rsidRDefault="00CA4E25" w:rsidP="00410B4A">
            <w:pPr>
              <w:pStyle w:val="ListParagraph"/>
              <w:numPr>
                <w:ilvl w:val="0"/>
                <w:numId w:val="17"/>
              </w:numPr>
              <w:ind w:left="330"/>
              <w:rPr>
                <w:color w:val="000000"/>
              </w:rPr>
            </w:pPr>
            <w:r>
              <w:t xml:space="preserve">How many times in the past calendar year </w:t>
            </w:r>
            <w:r w:rsidR="00CE64B8">
              <w:t>did the region request, and FEPCA approve, a raise in the relocation</w:t>
            </w:r>
            <w:r w:rsidR="003F6FAF">
              <w:t xml:space="preserve"> or retention</w:t>
            </w:r>
            <w:r w:rsidR="00CE64B8">
              <w:t xml:space="preserve"> incentive bonus for a resident position?</w:t>
            </w:r>
          </w:p>
        </w:tc>
        <w:tc>
          <w:tcPr>
            <w:tcW w:w="1705" w:type="dxa"/>
          </w:tcPr>
          <w:p w14:paraId="5DB53B22" w14:textId="77777777" w:rsidR="00AA0C11" w:rsidRDefault="00AA0C11" w:rsidP="00ED0855">
            <w:pPr>
              <w:ind w:left="0" w:firstLine="0"/>
              <w:rPr>
                <w:color w:val="000000"/>
              </w:rPr>
            </w:pPr>
          </w:p>
        </w:tc>
      </w:tr>
      <w:tr w:rsidR="0060780F" w14:paraId="4D40FB79" w14:textId="77777777" w:rsidTr="00F714FA">
        <w:tc>
          <w:tcPr>
            <w:tcW w:w="7645" w:type="dxa"/>
          </w:tcPr>
          <w:p w14:paraId="03E8B23B" w14:textId="7AE21B1F" w:rsidR="0060780F" w:rsidRDefault="00CE64B8" w:rsidP="00410B4A">
            <w:pPr>
              <w:pStyle w:val="ListParagraph"/>
              <w:numPr>
                <w:ilvl w:val="0"/>
                <w:numId w:val="17"/>
              </w:numPr>
              <w:ind w:left="330"/>
            </w:pPr>
            <w:r>
              <w:t xml:space="preserve">How many </w:t>
            </w:r>
            <w:r w:rsidR="00DE6782">
              <w:t>R</w:t>
            </w:r>
            <w:r w:rsidR="0041010B">
              <w:t>i</w:t>
            </w:r>
            <w:r w:rsidR="00DE6782">
              <w:t xml:space="preserve">s have </w:t>
            </w:r>
            <w:r w:rsidR="00C57F8F">
              <w:t>exception</w:t>
            </w:r>
            <w:r w:rsidR="00DE6782">
              <w:t>s</w:t>
            </w:r>
            <w:r w:rsidR="00C57F8F">
              <w:t xml:space="preserve"> to the </w:t>
            </w:r>
            <w:r w:rsidR="0041010B">
              <w:t>7</w:t>
            </w:r>
            <w:r w:rsidR="00C57F8F">
              <w:t>-year maximum tour length limit</w:t>
            </w:r>
            <w:r w:rsidR="00DE6782">
              <w:t xml:space="preserve"> as of </w:t>
            </w:r>
            <w:r w:rsidR="00432189">
              <w:t>December 31 of the previous year</w:t>
            </w:r>
            <w:r w:rsidR="00C57F8F">
              <w:t xml:space="preserve">? </w:t>
            </w:r>
          </w:p>
        </w:tc>
        <w:tc>
          <w:tcPr>
            <w:tcW w:w="1705" w:type="dxa"/>
          </w:tcPr>
          <w:p w14:paraId="110A252D" w14:textId="77777777" w:rsidR="0060780F" w:rsidRDefault="0060780F" w:rsidP="00ED0855">
            <w:pPr>
              <w:ind w:left="0" w:firstLine="0"/>
              <w:rPr>
                <w:color w:val="000000"/>
              </w:rPr>
            </w:pPr>
          </w:p>
        </w:tc>
      </w:tr>
      <w:tr w:rsidR="00AA0C11" w14:paraId="1EA2946F" w14:textId="77777777" w:rsidTr="00F714FA">
        <w:tc>
          <w:tcPr>
            <w:tcW w:w="7645" w:type="dxa"/>
          </w:tcPr>
          <w:p w14:paraId="50FC3FC6" w14:textId="244961C7" w:rsidR="00AA0C11" w:rsidRDefault="00432189" w:rsidP="00410B4A">
            <w:pPr>
              <w:pStyle w:val="ListParagraph"/>
              <w:numPr>
                <w:ilvl w:val="0"/>
                <w:numId w:val="17"/>
              </w:numPr>
              <w:ind w:left="330"/>
              <w:rPr>
                <w:color w:val="000000"/>
              </w:rPr>
            </w:pPr>
            <w:r w:rsidRPr="00432189">
              <w:t xml:space="preserve">How many RIs have exceptions to the </w:t>
            </w:r>
            <w:r w:rsidR="0041010B">
              <w:t>4</w:t>
            </w:r>
            <w:r w:rsidRPr="00432189">
              <w:t xml:space="preserve">-year </w:t>
            </w:r>
            <w:r>
              <w:t>minimum</w:t>
            </w:r>
            <w:r w:rsidRPr="00432189">
              <w:t xml:space="preserve"> tour length limit as of December 31 of the previous year? </w:t>
            </w:r>
          </w:p>
        </w:tc>
        <w:tc>
          <w:tcPr>
            <w:tcW w:w="1705" w:type="dxa"/>
          </w:tcPr>
          <w:p w14:paraId="78278191" w14:textId="77777777" w:rsidR="00AA0C11" w:rsidRDefault="00AA0C11" w:rsidP="00ED0855">
            <w:pPr>
              <w:ind w:left="0" w:firstLine="0"/>
              <w:rPr>
                <w:color w:val="000000"/>
              </w:rPr>
            </w:pPr>
          </w:p>
        </w:tc>
      </w:tr>
      <w:tr w:rsidR="00432189" w14:paraId="3ACF408B" w14:textId="77777777" w:rsidTr="00F714FA">
        <w:tc>
          <w:tcPr>
            <w:tcW w:w="7645" w:type="dxa"/>
          </w:tcPr>
          <w:p w14:paraId="72FF84DD" w14:textId="272706C3" w:rsidR="00432189" w:rsidRPr="00432189" w:rsidRDefault="00432189" w:rsidP="00410B4A">
            <w:pPr>
              <w:pStyle w:val="ListParagraph"/>
              <w:numPr>
                <w:ilvl w:val="0"/>
                <w:numId w:val="17"/>
              </w:numPr>
              <w:ind w:left="330"/>
            </w:pPr>
            <w:r>
              <w:t xml:space="preserve">How many </w:t>
            </w:r>
            <w:r w:rsidR="00A076C4">
              <w:t xml:space="preserve">RIs are serving a subsequent non-consecutive tour at the same facility </w:t>
            </w:r>
            <w:r w:rsidR="00A076C4" w:rsidRPr="00A076C4">
              <w:t>as of December 31 of the previous year</w:t>
            </w:r>
            <w:r w:rsidR="00A076C4">
              <w:t>?</w:t>
            </w:r>
          </w:p>
        </w:tc>
        <w:tc>
          <w:tcPr>
            <w:tcW w:w="1705" w:type="dxa"/>
          </w:tcPr>
          <w:p w14:paraId="4F98FA83" w14:textId="77777777" w:rsidR="00432189" w:rsidRDefault="00432189" w:rsidP="00ED0855">
            <w:pPr>
              <w:ind w:left="0" w:firstLine="0"/>
              <w:rPr>
                <w:color w:val="000000"/>
              </w:rPr>
            </w:pPr>
          </w:p>
        </w:tc>
      </w:tr>
      <w:tr w:rsidR="00AA0C11" w14:paraId="7FF08C7E" w14:textId="77777777" w:rsidTr="006A7BAC">
        <w:trPr>
          <w:trHeight w:val="3168"/>
        </w:trPr>
        <w:tc>
          <w:tcPr>
            <w:tcW w:w="9350" w:type="dxa"/>
            <w:gridSpan w:val="2"/>
          </w:tcPr>
          <w:p w14:paraId="416E8EA0" w14:textId="409F70E5" w:rsidR="009960B7" w:rsidRDefault="009960B7" w:rsidP="00DE2DE4">
            <w:pPr>
              <w:pStyle w:val="ListParagraph"/>
              <w:numPr>
                <w:ilvl w:val="0"/>
                <w:numId w:val="17"/>
              </w:numPr>
              <w:ind w:left="333"/>
            </w:pPr>
            <w:r>
              <w:t>During the last calendar year, describe any noteworthy challenges (e.g., staff departures, hard to fill positions, dwindling RI pool resources, lack of resources to support RI qualifications), improvement ideas, and general observations and insights related to resident retention and recruitment.</w:t>
            </w:r>
          </w:p>
          <w:p w14:paraId="5EB2799E" w14:textId="77777777" w:rsidR="003D5546" w:rsidRDefault="003D5546" w:rsidP="003D5546">
            <w:pPr>
              <w:ind w:left="0" w:firstLine="0"/>
              <w:rPr>
                <w:color w:val="000000"/>
              </w:rPr>
            </w:pPr>
          </w:p>
        </w:tc>
      </w:tr>
    </w:tbl>
    <w:p w14:paraId="162B3022" w14:textId="77777777" w:rsidR="00B57994" w:rsidRDefault="00B57994" w:rsidP="00222AD5">
      <w:pPr>
        <w:pStyle w:val="BodyText"/>
        <w:sectPr w:rsidR="00B57994" w:rsidSect="00647B13">
          <w:headerReference w:type="default" r:id="rId19"/>
          <w:footerReference w:type="default" r:id="rId20"/>
          <w:pgSz w:w="12240" w:h="15840" w:code="1"/>
          <w:pgMar w:top="1440" w:right="1440" w:bottom="1440" w:left="1440" w:header="720" w:footer="720" w:gutter="0"/>
          <w:pgNumType w:start="1"/>
          <w:cols w:space="720"/>
          <w:docGrid w:linePitch="360"/>
        </w:sectPr>
      </w:pPr>
    </w:p>
    <w:p w14:paraId="11E239F5" w14:textId="4F39E418" w:rsidR="00531AAB" w:rsidRPr="00DE6398" w:rsidRDefault="00FC36BE" w:rsidP="00571A0E">
      <w:pPr>
        <w:pStyle w:val="attachmenttitle"/>
      </w:pPr>
      <w:r>
        <w:lastRenderedPageBreak/>
        <w:t xml:space="preserve">Attachment </w:t>
      </w:r>
      <w:r w:rsidR="00540911">
        <w:t>3</w:t>
      </w:r>
      <w:r w:rsidR="00571A0E">
        <w:t xml:space="preserve">: </w:t>
      </w:r>
      <w:r w:rsidR="00531AAB" w:rsidRPr="00DE6398">
        <w:t>Revision History for IMC 0</w:t>
      </w:r>
      <w:r w:rsidR="00531AAB">
        <w:t xml:space="preserve">307 Appendix </w:t>
      </w:r>
      <w:r w:rsidR="00F03E7F">
        <w:t>D</w:t>
      </w:r>
    </w:p>
    <w:tbl>
      <w:tblPr>
        <w:tblStyle w:val="IM"/>
        <w:tblW w:w="12960" w:type="dxa"/>
        <w:tblLook w:val="04A0" w:firstRow="1" w:lastRow="0" w:firstColumn="1" w:lastColumn="0" w:noHBand="0" w:noVBand="1"/>
      </w:tblPr>
      <w:tblGrid>
        <w:gridCol w:w="1364"/>
        <w:gridCol w:w="1691"/>
        <w:gridCol w:w="6028"/>
        <w:gridCol w:w="1506"/>
        <w:gridCol w:w="2371"/>
      </w:tblGrid>
      <w:tr w:rsidR="00531AAB" w14:paraId="61C0734E" w14:textId="77777777" w:rsidTr="004C71AB">
        <w:tc>
          <w:tcPr>
            <w:tcW w:w="1364" w:type="dxa"/>
          </w:tcPr>
          <w:p w14:paraId="68ECB30F" w14:textId="77777777" w:rsidR="00531AAB" w:rsidRDefault="00531AAB" w:rsidP="004D6982">
            <w:pPr>
              <w:pStyle w:val="BodyText-table"/>
            </w:pPr>
            <w:r w:rsidRPr="00DE6398">
              <w:t>Commitment Tracking Number</w:t>
            </w:r>
          </w:p>
        </w:tc>
        <w:tc>
          <w:tcPr>
            <w:tcW w:w="1691" w:type="dxa"/>
          </w:tcPr>
          <w:p w14:paraId="5B9E31AC" w14:textId="77777777" w:rsidR="00531AAB" w:rsidRDefault="00531AAB" w:rsidP="004D6982">
            <w:pPr>
              <w:pStyle w:val="BodyText-table"/>
            </w:pPr>
            <w:r>
              <w:t>Accession Number</w:t>
            </w:r>
          </w:p>
          <w:p w14:paraId="5EE46A8D" w14:textId="77777777" w:rsidR="00531AAB" w:rsidRDefault="00531AAB" w:rsidP="004D6982">
            <w:pPr>
              <w:pStyle w:val="BodyText-table"/>
            </w:pPr>
            <w:r>
              <w:t>Issue Date</w:t>
            </w:r>
          </w:p>
          <w:p w14:paraId="7BD87F9B" w14:textId="77777777" w:rsidR="00531AAB" w:rsidRDefault="00531AAB" w:rsidP="004D6982">
            <w:pPr>
              <w:pStyle w:val="BodyText-table"/>
            </w:pPr>
            <w:r>
              <w:t>Change Notice</w:t>
            </w:r>
          </w:p>
        </w:tc>
        <w:tc>
          <w:tcPr>
            <w:tcW w:w="6028" w:type="dxa"/>
          </w:tcPr>
          <w:p w14:paraId="3BA45C16" w14:textId="77777777" w:rsidR="00531AAB" w:rsidRDefault="00531AAB" w:rsidP="004D6982">
            <w:pPr>
              <w:pStyle w:val="BodyText-table"/>
            </w:pPr>
            <w:r w:rsidRPr="00DE6398">
              <w:t>Description of Change</w:t>
            </w:r>
          </w:p>
        </w:tc>
        <w:tc>
          <w:tcPr>
            <w:tcW w:w="1506" w:type="dxa"/>
          </w:tcPr>
          <w:p w14:paraId="2B6D9EB8" w14:textId="77777777" w:rsidR="00531AAB" w:rsidRDefault="00531AAB" w:rsidP="004D6982">
            <w:pPr>
              <w:pStyle w:val="BodyText-table"/>
            </w:pPr>
            <w:r w:rsidRPr="00DE6398">
              <w:t>Description of Training Required and Completion Date</w:t>
            </w:r>
          </w:p>
        </w:tc>
        <w:tc>
          <w:tcPr>
            <w:tcW w:w="2371" w:type="dxa"/>
          </w:tcPr>
          <w:p w14:paraId="276ED3CF" w14:textId="77777777" w:rsidR="00531AAB" w:rsidRDefault="00531AAB" w:rsidP="004D6982">
            <w:pPr>
              <w:pStyle w:val="BodyText-table"/>
            </w:pPr>
            <w:r w:rsidRPr="00DE6398">
              <w:t>Comment Resolution and Closed Feedback Form Accession Number (Pre</w:t>
            </w:r>
            <w:r w:rsidRPr="00DE6398">
              <w:noBreakHyphen/>
              <w:t>Decisional, Non-Public Information)</w:t>
            </w:r>
          </w:p>
        </w:tc>
      </w:tr>
      <w:tr w:rsidR="00531AAB" w14:paraId="5DF91741" w14:textId="77777777" w:rsidTr="004C71AB">
        <w:trPr>
          <w:tblHeader w:val="0"/>
        </w:trPr>
        <w:tc>
          <w:tcPr>
            <w:tcW w:w="1364" w:type="dxa"/>
          </w:tcPr>
          <w:p w14:paraId="2F145FA3" w14:textId="77777777" w:rsidR="00531AAB" w:rsidRDefault="00531AAB" w:rsidP="004D6982">
            <w:pPr>
              <w:pStyle w:val="BodyText-table"/>
            </w:pPr>
          </w:p>
        </w:tc>
        <w:tc>
          <w:tcPr>
            <w:tcW w:w="1691" w:type="dxa"/>
          </w:tcPr>
          <w:p w14:paraId="3BA5C40F" w14:textId="33AB8BDA" w:rsidR="00531AAB" w:rsidRDefault="00FF0C00" w:rsidP="004D6982">
            <w:pPr>
              <w:pStyle w:val="BodyText-table"/>
            </w:pPr>
            <w:r>
              <w:t>ML19045A287</w:t>
            </w:r>
          </w:p>
          <w:p w14:paraId="615F571A" w14:textId="7DF40656" w:rsidR="004E7FD0" w:rsidRDefault="0056177D" w:rsidP="004D6982">
            <w:pPr>
              <w:pStyle w:val="BodyText-table"/>
            </w:pPr>
            <w:r>
              <w:t>05/21/19</w:t>
            </w:r>
          </w:p>
          <w:p w14:paraId="219D709D" w14:textId="397BED00" w:rsidR="004E7FD0" w:rsidRDefault="0056177D" w:rsidP="004D6982">
            <w:pPr>
              <w:pStyle w:val="BodyText-table"/>
            </w:pPr>
            <w:r>
              <w:t>CN 19-016</w:t>
            </w:r>
          </w:p>
        </w:tc>
        <w:tc>
          <w:tcPr>
            <w:tcW w:w="6028" w:type="dxa"/>
          </w:tcPr>
          <w:p w14:paraId="2FF60DA7" w14:textId="04E7284D" w:rsidR="00531AAB" w:rsidRDefault="004E7FD0" w:rsidP="004D6982">
            <w:pPr>
              <w:pStyle w:val="BodyText-table"/>
            </w:pPr>
            <w:r>
              <w:t>Initial Issue</w:t>
            </w:r>
            <w:r w:rsidR="00391688">
              <w:t xml:space="preserve">. </w:t>
            </w:r>
            <w:r w:rsidR="001500AF">
              <w:t>Conducted 4-</w:t>
            </w:r>
            <w:r w:rsidR="00FF0C00">
              <w:t>year search and found no commitments</w:t>
            </w:r>
            <w:r w:rsidR="00391688">
              <w:t xml:space="preserve">. </w:t>
            </w:r>
            <w:r w:rsidR="00FF0C00">
              <w:t>Created to provide a necessary and sufficient set of actionable and objective indicators reflecting the health of our ability to recruit and retain the senior resident inspectors (SRIs) and resident inspectors (RI) in support of effective and efficient site oversight.</w:t>
            </w:r>
          </w:p>
        </w:tc>
        <w:tc>
          <w:tcPr>
            <w:tcW w:w="1506" w:type="dxa"/>
          </w:tcPr>
          <w:p w14:paraId="0D76989C" w14:textId="77777777" w:rsidR="00531AAB" w:rsidRDefault="00531AAB" w:rsidP="004D6982">
            <w:pPr>
              <w:pStyle w:val="BodyText-table"/>
            </w:pPr>
          </w:p>
        </w:tc>
        <w:tc>
          <w:tcPr>
            <w:tcW w:w="2371" w:type="dxa"/>
          </w:tcPr>
          <w:p w14:paraId="19C96374" w14:textId="20879BC0" w:rsidR="00531AAB" w:rsidRDefault="00FF0C00" w:rsidP="004D6982">
            <w:pPr>
              <w:pStyle w:val="BodyText-table"/>
            </w:pPr>
            <w:r>
              <w:t>ML19042A051</w:t>
            </w:r>
          </w:p>
        </w:tc>
      </w:tr>
      <w:tr w:rsidR="00440222" w14:paraId="7BB2A6C1" w14:textId="77777777" w:rsidTr="004C71AB">
        <w:trPr>
          <w:tblHeader w:val="0"/>
        </w:trPr>
        <w:tc>
          <w:tcPr>
            <w:tcW w:w="1364" w:type="dxa"/>
          </w:tcPr>
          <w:p w14:paraId="7FFFEF28" w14:textId="2E42B37C" w:rsidR="00440222" w:rsidRDefault="00022E1E" w:rsidP="004D6982">
            <w:pPr>
              <w:pStyle w:val="BodyText-table"/>
            </w:pPr>
            <w:r>
              <w:t>C1</w:t>
            </w:r>
          </w:p>
        </w:tc>
        <w:tc>
          <w:tcPr>
            <w:tcW w:w="1691" w:type="dxa"/>
          </w:tcPr>
          <w:p w14:paraId="6930A064" w14:textId="77777777" w:rsidR="00440222" w:rsidRDefault="00182A7D" w:rsidP="004D6982">
            <w:pPr>
              <w:pStyle w:val="BodyText-table"/>
            </w:pPr>
            <w:r>
              <w:t>ML23318A200</w:t>
            </w:r>
          </w:p>
          <w:p w14:paraId="23F55F71" w14:textId="1F473535" w:rsidR="00182A7D" w:rsidRDefault="00533F2F" w:rsidP="004D6982">
            <w:pPr>
              <w:pStyle w:val="BodyText-table"/>
            </w:pPr>
            <w:r>
              <w:t>01/09/24</w:t>
            </w:r>
          </w:p>
          <w:p w14:paraId="1886DFD3" w14:textId="0B56EB10" w:rsidR="00182A7D" w:rsidRDefault="00182A7D" w:rsidP="004D6982">
            <w:pPr>
              <w:pStyle w:val="BodyText-table"/>
            </w:pPr>
            <w:r>
              <w:t>CN</w:t>
            </w:r>
            <w:r w:rsidR="00533F2F">
              <w:t xml:space="preserve"> 24-002</w:t>
            </w:r>
          </w:p>
        </w:tc>
        <w:tc>
          <w:tcPr>
            <w:tcW w:w="6028" w:type="dxa"/>
          </w:tcPr>
          <w:p w14:paraId="094552BC" w14:textId="5253D69E" w:rsidR="00440222" w:rsidRDefault="00022E1E" w:rsidP="004D6982">
            <w:pPr>
              <w:pStyle w:val="BodyText-table"/>
            </w:pPr>
            <w:r>
              <w:t xml:space="preserve">Updated to incorporate structural changes to resident inspector program and Division of Reactor Oversight. Made </w:t>
            </w:r>
            <w:r w:rsidR="00086958">
              <w:t>triennial requirement to report resident demographics to Commission a commitment per SRM</w:t>
            </w:r>
            <w:r w:rsidR="00086958">
              <w:noBreakHyphen/>
              <w:t>COMSECY</w:t>
            </w:r>
            <w:r w:rsidR="00086958">
              <w:noBreakHyphen/>
              <w:t>15</w:t>
            </w:r>
            <w:r w:rsidR="00086958">
              <w:noBreakHyphen/>
              <w:t>0014.</w:t>
            </w:r>
          </w:p>
        </w:tc>
        <w:tc>
          <w:tcPr>
            <w:tcW w:w="1506" w:type="dxa"/>
          </w:tcPr>
          <w:p w14:paraId="4383A8CC" w14:textId="77777777" w:rsidR="00440222" w:rsidRDefault="00440222" w:rsidP="004D6982">
            <w:pPr>
              <w:pStyle w:val="BodyText-table"/>
            </w:pPr>
          </w:p>
        </w:tc>
        <w:tc>
          <w:tcPr>
            <w:tcW w:w="2371" w:type="dxa"/>
          </w:tcPr>
          <w:p w14:paraId="47FBB163" w14:textId="4F51CED1" w:rsidR="00440222" w:rsidRDefault="00182A7D" w:rsidP="004D6982">
            <w:pPr>
              <w:pStyle w:val="BodyText-table"/>
            </w:pPr>
            <w:r>
              <w:t>ML</w:t>
            </w:r>
            <w:r w:rsidR="00341E25">
              <w:t>23319A447</w:t>
            </w:r>
          </w:p>
          <w:p w14:paraId="3C01C54A" w14:textId="77777777" w:rsidR="00182A7D" w:rsidRDefault="00182A7D" w:rsidP="004D6982">
            <w:pPr>
              <w:pStyle w:val="BodyText-table"/>
            </w:pPr>
          </w:p>
          <w:p w14:paraId="72E68492" w14:textId="77777777" w:rsidR="00182A7D" w:rsidRDefault="005126CB" w:rsidP="004D6982">
            <w:pPr>
              <w:pStyle w:val="BodyText-table"/>
            </w:pPr>
            <w:r>
              <w:t>0307D-2491</w:t>
            </w:r>
          </w:p>
          <w:p w14:paraId="2CEF8449" w14:textId="251508BB" w:rsidR="005126CB" w:rsidRDefault="005126CB" w:rsidP="004D6982">
            <w:pPr>
              <w:pStyle w:val="BodyText-table"/>
            </w:pPr>
            <w:r>
              <w:t>ML</w:t>
            </w:r>
            <w:r w:rsidR="00034488">
              <w:t>23198A242</w:t>
            </w:r>
          </w:p>
        </w:tc>
      </w:tr>
      <w:tr w:rsidR="00C61F20" w14:paraId="3DCF079C" w14:textId="77777777" w:rsidTr="004C71AB">
        <w:trPr>
          <w:tblHeader w:val="0"/>
        </w:trPr>
        <w:tc>
          <w:tcPr>
            <w:tcW w:w="1364" w:type="dxa"/>
          </w:tcPr>
          <w:p w14:paraId="7A92A5DD" w14:textId="4E01E883" w:rsidR="00C61F20" w:rsidRDefault="00C1530A" w:rsidP="004D6982">
            <w:pPr>
              <w:pStyle w:val="BodyText-table"/>
            </w:pPr>
            <w:r>
              <w:t>C1</w:t>
            </w:r>
          </w:p>
        </w:tc>
        <w:tc>
          <w:tcPr>
            <w:tcW w:w="1691" w:type="dxa"/>
          </w:tcPr>
          <w:p w14:paraId="38D201D9" w14:textId="6F284705" w:rsidR="00C61F20" w:rsidRDefault="00C1530A" w:rsidP="004D6982">
            <w:pPr>
              <w:pStyle w:val="BodyText-table"/>
            </w:pPr>
            <w:r>
              <w:t>ML</w:t>
            </w:r>
            <w:r w:rsidR="007344E6">
              <w:t>24352A244</w:t>
            </w:r>
          </w:p>
          <w:p w14:paraId="4E293F27" w14:textId="2823A022" w:rsidR="00C1530A" w:rsidRDefault="00B912E2" w:rsidP="004D6982">
            <w:pPr>
              <w:pStyle w:val="BodyText-table"/>
            </w:pPr>
            <w:r>
              <w:t>02/</w:t>
            </w:r>
            <w:r w:rsidR="00061AC4">
              <w:t>12/25</w:t>
            </w:r>
          </w:p>
          <w:p w14:paraId="66F1F7A9" w14:textId="23B2A7B1" w:rsidR="00C1530A" w:rsidRDefault="00C1530A" w:rsidP="004D6982">
            <w:pPr>
              <w:pStyle w:val="BodyText-table"/>
            </w:pPr>
            <w:r>
              <w:t>CN</w:t>
            </w:r>
            <w:r w:rsidR="00061AC4">
              <w:t xml:space="preserve"> 25-002</w:t>
            </w:r>
          </w:p>
        </w:tc>
        <w:tc>
          <w:tcPr>
            <w:tcW w:w="6028" w:type="dxa"/>
          </w:tcPr>
          <w:p w14:paraId="6BB6E948" w14:textId="6DB54D41" w:rsidR="00C61F20" w:rsidRDefault="004C71AB" w:rsidP="004D6982">
            <w:pPr>
              <w:pStyle w:val="BodyText-table"/>
            </w:pPr>
            <w:bookmarkStart w:id="35" w:name="_Hlk185337392"/>
            <w:r w:rsidRPr="004C71AB">
              <w:t>Commitments updated to incorporate Commission direction in SRM-M240711, “Staff Requirements – Briefing on Results of the Agency Action Review Meeting” (ML24214A296)</w:t>
            </w:r>
            <w:r>
              <w:t>.</w:t>
            </w:r>
            <w:bookmarkEnd w:id="35"/>
          </w:p>
        </w:tc>
        <w:tc>
          <w:tcPr>
            <w:tcW w:w="1506" w:type="dxa"/>
          </w:tcPr>
          <w:p w14:paraId="632055A8" w14:textId="77777777" w:rsidR="00C61F20" w:rsidRDefault="00C61F20" w:rsidP="004D6982">
            <w:pPr>
              <w:pStyle w:val="BodyText-table"/>
            </w:pPr>
          </w:p>
        </w:tc>
        <w:tc>
          <w:tcPr>
            <w:tcW w:w="2371" w:type="dxa"/>
          </w:tcPr>
          <w:p w14:paraId="6A82FA73" w14:textId="30F0B1C0" w:rsidR="00C61F20" w:rsidRDefault="004C71AB" w:rsidP="004D6982">
            <w:pPr>
              <w:pStyle w:val="BodyText-table"/>
            </w:pPr>
            <w:r>
              <w:t>ML</w:t>
            </w:r>
            <w:r w:rsidR="00882409">
              <w:t>24358A173</w:t>
            </w:r>
          </w:p>
        </w:tc>
      </w:tr>
    </w:tbl>
    <w:p w14:paraId="37FE08B5" w14:textId="77777777" w:rsidR="00125DD9" w:rsidRDefault="00125DD9" w:rsidP="004E7FD0">
      <w:pPr>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spacing w:after="58"/>
      </w:pPr>
    </w:p>
    <w:sectPr w:rsidR="00125DD9" w:rsidSect="002D5C71">
      <w:headerReference w:type="default" r:id="rId21"/>
      <w:footerReference w:type="even" r:id="rId22"/>
      <w:footerReference w:type="default" r:id="rId23"/>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47E26" w14:textId="77777777" w:rsidR="00F21FA1" w:rsidRDefault="00F21FA1" w:rsidP="00531AAB">
      <w:r>
        <w:separator/>
      </w:r>
    </w:p>
  </w:endnote>
  <w:endnote w:type="continuationSeparator" w:id="0">
    <w:p w14:paraId="7AD776F2" w14:textId="77777777" w:rsidR="00F21FA1" w:rsidRDefault="00F21FA1" w:rsidP="00531AAB">
      <w:r>
        <w:continuationSeparator/>
      </w:r>
    </w:p>
  </w:endnote>
  <w:endnote w:type="continuationNotice" w:id="1">
    <w:p w14:paraId="59FFBA2A" w14:textId="77777777" w:rsidR="00F21FA1" w:rsidRDefault="00F21F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83D12" w14:textId="0B88C9B5" w:rsidR="005854CA" w:rsidRDefault="005854CA" w:rsidP="00AA42F4">
    <w:pPr>
      <w:pStyle w:val="Footer"/>
      <w:ind w:hanging="807"/>
    </w:pPr>
    <w:r>
      <w:t xml:space="preserve">Issue Date: </w:t>
    </w:r>
    <w:r w:rsidR="00F60166">
      <w:t>02/12/25</w:t>
    </w:r>
    <w:r>
      <w:tab/>
    </w:r>
    <w:r>
      <w:fldChar w:fldCharType="begin"/>
    </w:r>
    <w:r>
      <w:instrText xml:space="preserve">PAGE </w:instrText>
    </w:r>
    <w:r>
      <w:fldChar w:fldCharType="separate"/>
    </w:r>
    <w:r>
      <w:rPr>
        <w:noProof/>
      </w:rPr>
      <w:t>6</w:t>
    </w:r>
    <w:r>
      <w:fldChar w:fldCharType="end"/>
    </w:r>
    <w:r>
      <w:tab/>
      <w:t>0307 App 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89696" w14:textId="608DCD67" w:rsidR="00FF0C00" w:rsidRPr="001C0B35" w:rsidRDefault="00FF0C00" w:rsidP="001C0B35">
    <w:pPr>
      <w:pStyle w:val="Footer"/>
    </w:pPr>
    <w:r w:rsidRPr="001C0B35">
      <w:t>Issue Date</w:t>
    </w:r>
    <w:r w:rsidR="00391688" w:rsidRPr="001C0B35">
      <w:t xml:space="preserve">: </w:t>
    </w:r>
    <w:r w:rsidR="007C01D0">
      <w:t>02/12/25</w:t>
    </w:r>
    <w:r w:rsidR="00EE4A8E" w:rsidRPr="001C0B35">
      <w:tab/>
    </w:r>
    <w:r w:rsidRPr="001C0B35">
      <w:t>Att</w:t>
    </w:r>
    <w:r w:rsidR="00327E37" w:rsidRPr="001C0B35">
      <w:t>1-</w:t>
    </w:r>
    <w:r w:rsidRPr="001C0B35">
      <w:fldChar w:fldCharType="begin"/>
    </w:r>
    <w:r w:rsidRPr="001C0B35">
      <w:instrText xml:space="preserve">PAGE </w:instrText>
    </w:r>
    <w:r w:rsidRPr="001C0B35">
      <w:fldChar w:fldCharType="separate"/>
    </w:r>
    <w:r w:rsidRPr="001C0B35">
      <w:t>1</w:t>
    </w:r>
    <w:r w:rsidRPr="001C0B35">
      <w:fldChar w:fldCharType="end"/>
    </w:r>
    <w:r w:rsidRPr="001C0B35">
      <w:tab/>
      <w:t>0307 App 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0C1A3" w14:textId="3CF59C02" w:rsidR="00327E37" w:rsidRDefault="00327E37" w:rsidP="00812BFA">
    <w:pPr>
      <w:pStyle w:val="Footer"/>
    </w:pPr>
    <w:r>
      <w:t xml:space="preserve">Issue Date: </w:t>
    </w:r>
    <w:r w:rsidR="007C01D0">
      <w:t>02</w:t>
    </w:r>
    <w:r w:rsidR="00C83782">
      <w:t>/12/25</w:t>
    </w:r>
    <w:r>
      <w:tab/>
      <w:t>Att2-</w:t>
    </w:r>
    <w:r>
      <w:fldChar w:fldCharType="begin"/>
    </w:r>
    <w:r>
      <w:instrText xml:space="preserve">PAGE </w:instrText>
    </w:r>
    <w:r>
      <w:fldChar w:fldCharType="separate"/>
    </w:r>
    <w:r>
      <w:rPr>
        <w:noProof/>
      </w:rPr>
      <w:t>1</w:t>
    </w:r>
    <w:r>
      <w:fldChar w:fldCharType="end"/>
    </w:r>
    <w:r>
      <w:tab/>
      <w:t>0307 App 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6B804" w14:textId="77777777" w:rsidR="00FF0C00" w:rsidRDefault="00FF0C00">
    <w:pPr>
      <w:spacing w:line="256" w:lineRule="exact"/>
    </w:pPr>
  </w:p>
  <w:p w14:paraId="7C8E5242" w14:textId="77777777" w:rsidR="00FF0C00" w:rsidRDefault="00FF0C00">
    <w:pPr>
      <w:framePr w:w="12961" w:wrap="notBeside" w:vAnchor="text" w:hAnchor="text" w:x="1" w:y="1"/>
      <w:jc w:val="center"/>
    </w:pPr>
    <w:r>
      <w:t>A</w:t>
    </w:r>
  </w:p>
  <w:p w14:paraId="7AF6A1E3" w14:textId="77777777" w:rsidR="00FF0C00" w:rsidRDefault="00FF0C00">
    <w:pPr>
      <w:tabs>
        <w:tab w:val="right" w:pos="12960"/>
      </w:tabs>
    </w:pPr>
    <w:r>
      <w:t>Issue Date: 06/22/06</w:t>
    </w:r>
    <w:r>
      <w:tab/>
      <w:t>0612: Appendix 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44EDE" w14:textId="658B3151" w:rsidR="00FF0C00" w:rsidRDefault="00FF0C00" w:rsidP="00AA42F4">
    <w:pPr>
      <w:tabs>
        <w:tab w:val="center" w:pos="6480"/>
        <w:tab w:val="right" w:pos="12960"/>
      </w:tabs>
      <w:ind w:hanging="807"/>
    </w:pPr>
    <w:r>
      <w:t>Issue Date</w:t>
    </w:r>
    <w:r w:rsidR="00391688">
      <w:t xml:space="preserve">: </w:t>
    </w:r>
    <w:r w:rsidR="00C83782">
      <w:t>02/12/25</w:t>
    </w:r>
    <w:r>
      <w:tab/>
      <w:t>Att3-</w:t>
    </w:r>
    <w:r>
      <w:fldChar w:fldCharType="begin"/>
    </w:r>
    <w:r>
      <w:instrText xml:space="preserve">PAGE </w:instrText>
    </w:r>
    <w:r>
      <w:fldChar w:fldCharType="separate"/>
    </w:r>
    <w:r>
      <w:rPr>
        <w:noProof/>
      </w:rPr>
      <w:t>1</w:t>
    </w:r>
    <w:r>
      <w:fldChar w:fldCharType="end"/>
    </w:r>
    <w:r>
      <w:tab/>
      <w:t>0307 App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EFF7C" w14:textId="77777777" w:rsidR="00F21FA1" w:rsidRDefault="00F21FA1" w:rsidP="00531AAB">
      <w:r>
        <w:separator/>
      </w:r>
    </w:p>
  </w:footnote>
  <w:footnote w:type="continuationSeparator" w:id="0">
    <w:p w14:paraId="2FAF0B6A" w14:textId="77777777" w:rsidR="00F21FA1" w:rsidRDefault="00F21FA1" w:rsidP="00531AAB">
      <w:r>
        <w:continuationSeparator/>
      </w:r>
    </w:p>
  </w:footnote>
  <w:footnote w:type="continuationNotice" w:id="1">
    <w:p w14:paraId="1837E00F" w14:textId="77777777" w:rsidR="00F21FA1" w:rsidRDefault="00F21F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4FC54" w14:textId="77777777" w:rsidR="00327E37" w:rsidRDefault="00327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49E8E" w14:textId="77777777" w:rsidR="00FF0C00" w:rsidRDefault="00FF0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6050360A"/>
    <w:lvl w:ilvl="0">
      <w:start w:val="1"/>
      <w:numFmt w:val="bullet"/>
      <w:pStyle w:val="ListBullet4"/>
      <w:lvlText w:val="o"/>
      <w:lvlJc w:val="left"/>
      <w:pPr>
        <w:ind w:left="1440" w:hanging="360"/>
      </w:pPr>
      <w:rPr>
        <w:rFonts w:ascii="Courier New" w:hAnsi="Courier New" w:cs="Courier New" w:hint="default"/>
      </w:rPr>
    </w:lvl>
  </w:abstractNum>
  <w:abstractNum w:abstractNumId="1" w15:restartNumberingAfterBreak="0">
    <w:nsid w:val="FFFFFF82"/>
    <w:multiLevelType w:val="singleLevel"/>
    <w:tmpl w:val="79D45CBC"/>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3EDCFDC2"/>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04C217E"/>
    <w:multiLevelType w:val="hybridMultilevel"/>
    <w:tmpl w:val="1682C2C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2A937A1"/>
    <w:multiLevelType w:val="hybridMultilevel"/>
    <w:tmpl w:val="AFA84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6628A"/>
    <w:multiLevelType w:val="hybridMultilevel"/>
    <w:tmpl w:val="0BDC3136"/>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6" w15:restartNumberingAfterBreak="0">
    <w:nsid w:val="103F02AE"/>
    <w:multiLevelType w:val="hybridMultilevel"/>
    <w:tmpl w:val="07247006"/>
    <w:lvl w:ilvl="0" w:tplc="04090019">
      <w:start w:val="1"/>
      <w:numFmt w:val="lowerLetter"/>
      <w:lvlText w:val="%1."/>
      <w:lvlJc w:val="left"/>
      <w:pPr>
        <w:ind w:left="1443" w:hanging="360"/>
      </w:p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7" w15:restartNumberingAfterBreak="0">
    <w:nsid w:val="10CB6881"/>
    <w:multiLevelType w:val="hybridMultilevel"/>
    <w:tmpl w:val="C3922AE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17320FB8"/>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27FE5"/>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C21B43"/>
    <w:multiLevelType w:val="hybridMultilevel"/>
    <w:tmpl w:val="164232A4"/>
    <w:lvl w:ilvl="0" w:tplc="402ADED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849ED"/>
    <w:multiLevelType w:val="hybridMultilevel"/>
    <w:tmpl w:val="6B40F4B2"/>
    <w:lvl w:ilvl="0" w:tplc="E2CC5A7A">
      <w:start w:val="1"/>
      <w:numFmt w:val="decimal"/>
      <w:lvlText w:val="%1."/>
      <w:lvlJc w:val="left"/>
      <w:pPr>
        <w:ind w:left="-173" w:hanging="360"/>
      </w:pPr>
      <w:rPr>
        <w:rFonts w:hint="default"/>
      </w:rPr>
    </w:lvl>
    <w:lvl w:ilvl="1" w:tplc="04090019" w:tentative="1">
      <w:start w:val="1"/>
      <w:numFmt w:val="lowerLetter"/>
      <w:lvlText w:val="%2."/>
      <w:lvlJc w:val="left"/>
      <w:pPr>
        <w:ind w:left="547" w:hanging="360"/>
      </w:pPr>
    </w:lvl>
    <w:lvl w:ilvl="2" w:tplc="0409001B" w:tentative="1">
      <w:start w:val="1"/>
      <w:numFmt w:val="lowerRoman"/>
      <w:lvlText w:val="%3."/>
      <w:lvlJc w:val="right"/>
      <w:pPr>
        <w:ind w:left="1267" w:hanging="180"/>
      </w:pPr>
    </w:lvl>
    <w:lvl w:ilvl="3" w:tplc="0409000F" w:tentative="1">
      <w:start w:val="1"/>
      <w:numFmt w:val="decimal"/>
      <w:lvlText w:val="%4."/>
      <w:lvlJc w:val="left"/>
      <w:pPr>
        <w:ind w:left="1987" w:hanging="360"/>
      </w:pPr>
    </w:lvl>
    <w:lvl w:ilvl="4" w:tplc="04090019" w:tentative="1">
      <w:start w:val="1"/>
      <w:numFmt w:val="lowerLetter"/>
      <w:lvlText w:val="%5."/>
      <w:lvlJc w:val="left"/>
      <w:pPr>
        <w:ind w:left="2707" w:hanging="360"/>
      </w:pPr>
    </w:lvl>
    <w:lvl w:ilvl="5" w:tplc="0409001B" w:tentative="1">
      <w:start w:val="1"/>
      <w:numFmt w:val="lowerRoman"/>
      <w:lvlText w:val="%6."/>
      <w:lvlJc w:val="right"/>
      <w:pPr>
        <w:ind w:left="3427" w:hanging="180"/>
      </w:pPr>
    </w:lvl>
    <w:lvl w:ilvl="6" w:tplc="0409000F" w:tentative="1">
      <w:start w:val="1"/>
      <w:numFmt w:val="decimal"/>
      <w:lvlText w:val="%7."/>
      <w:lvlJc w:val="left"/>
      <w:pPr>
        <w:ind w:left="4147" w:hanging="360"/>
      </w:pPr>
    </w:lvl>
    <w:lvl w:ilvl="7" w:tplc="04090019" w:tentative="1">
      <w:start w:val="1"/>
      <w:numFmt w:val="lowerLetter"/>
      <w:lvlText w:val="%8."/>
      <w:lvlJc w:val="left"/>
      <w:pPr>
        <w:ind w:left="4867" w:hanging="360"/>
      </w:pPr>
    </w:lvl>
    <w:lvl w:ilvl="8" w:tplc="0409001B" w:tentative="1">
      <w:start w:val="1"/>
      <w:numFmt w:val="lowerRoman"/>
      <w:lvlText w:val="%9."/>
      <w:lvlJc w:val="right"/>
      <w:pPr>
        <w:ind w:left="5587" w:hanging="180"/>
      </w:pPr>
    </w:lvl>
  </w:abstractNum>
  <w:abstractNum w:abstractNumId="12" w15:restartNumberingAfterBreak="0">
    <w:nsid w:val="2E0362C9"/>
    <w:multiLevelType w:val="hybridMultilevel"/>
    <w:tmpl w:val="9FA61320"/>
    <w:lvl w:ilvl="0" w:tplc="2990D5D6">
      <w:start w:val="1"/>
      <w:numFmt w:val="lowerLetter"/>
      <w:lvlText w:val="%1."/>
      <w:lvlJc w:val="left"/>
      <w:pPr>
        <w:ind w:left="990" w:hanging="360"/>
      </w:pPr>
      <w:rPr>
        <w:rFonts w:hint="default"/>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353023A9"/>
    <w:multiLevelType w:val="hybridMultilevel"/>
    <w:tmpl w:val="6B2E344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4" w15:restartNumberingAfterBreak="0">
    <w:nsid w:val="41F05B03"/>
    <w:multiLevelType w:val="hybridMultilevel"/>
    <w:tmpl w:val="80EE920C"/>
    <w:lvl w:ilvl="0" w:tplc="0409000F">
      <w:start w:val="1"/>
      <w:numFmt w:val="decimal"/>
      <w:lvlText w:val="%1."/>
      <w:lvlJc w:val="left"/>
      <w:pPr>
        <w:ind w:left="1443" w:hanging="360"/>
      </w:p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15" w15:restartNumberingAfterBreak="0">
    <w:nsid w:val="51E61B50"/>
    <w:multiLevelType w:val="hybridMultilevel"/>
    <w:tmpl w:val="19261E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F02D25"/>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7F29D0"/>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9A341A"/>
    <w:multiLevelType w:val="hybridMultilevel"/>
    <w:tmpl w:val="95CC4334"/>
    <w:lvl w:ilvl="0" w:tplc="0A9695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393AD1"/>
    <w:multiLevelType w:val="hybridMultilevel"/>
    <w:tmpl w:val="3A789E6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6D05CF"/>
    <w:multiLevelType w:val="hybridMultilevel"/>
    <w:tmpl w:val="97F2A212"/>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1B03AE"/>
    <w:multiLevelType w:val="multilevel"/>
    <w:tmpl w:val="C382F112"/>
    <w:lvl w:ilvl="0">
      <w:start w:val="6"/>
      <w:numFmt w:val="decimal"/>
      <w:lvlText w:val="%1"/>
      <w:lvlJc w:val="left"/>
      <w:pPr>
        <w:ind w:left="420" w:hanging="420"/>
      </w:pPr>
      <w:rPr>
        <w:rFonts w:hint="default"/>
        <w:u w:val="none"/>
      </w:rPr>
    </w:lvl>
    <w:lvl w:ilvl="1">
      <w:start w:val="1"/>
      <w:numFmt w:val="decimalZero"/>
      <w:lvlText w:val="%1.%2"/>
      <w:lvlJc w:val="left"/>
      <w:pPr>
        <w:ind w:left="780" w:hanging="42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22" w15:restartNumberingAfterBreak="0">
    <w:nsid w:val="665104AB"/>
    <w:multiLevelType w:val="hybridMultilevel"/>
    <w:tmpl w:val="97F2A2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F03B14"/>
    <w:multiLevelType w:val="hybridMultilevel"/>
    <w:tmpl w:val="A90CAF38"/>
    <w:lvl w:ilvl="0" w:tplc="0628A6F0">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0861A67"/>
    <w:multiLevelType w:val="hybridMultilevel"/>
    <w:tmpl w:val="6C30E69C"/>
    <w:lvl w:ilvl="0" w:tplc="8B50F2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B31E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8F0564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396200025">
    <w:abstractNumId w:val="10"/>
  </w:num>
  <w:num w:numId="2" w16cid:durableId="3440460">
    <w:abstractNumId w:val="4"/>
  </w:num>
  <w:num w:numId="3" w16cid:durableId="729420282">
    <w:abstractNumId w:val="5"/>
  </w:num>
  <w:num w:numId="4" w16cid:durableId="1182662838">
    <w:abstractNumId w:val="23"/>
  </w:num>
  <w:num w:numId="5" w16cid:durableId="298732696">
    <w:abstractNumId w:val="14"/>
  </w:num>
  <w:num w:numId="6" w16cid:durableId="1462570643">
    <w:abstractNumId w:val="24"/>
  </w:num>
  <w:num w:numId="7" w16cid:durableId="16470038">
    <w:abstractNumId w:val="11"/>
  </w:num>
  <w:num w:numId="8" w16cid:durableId="613175081">
    <w:abstractNumId w:val="19"/>
  </w:num>
  <w:num w:numId="9" w16cid:durableId="548147043">
    <w:abstractNumId w:val="16"/>
  </w:num>
  <w:num w:numId="10" w16cid:durableId="1587223123">
    <w:abstractNumId w:val="9"/>
  </w:num>
  <w:num w:numId="11" w16cid:durableId="770929053">
    <w:abstractNumId w:val="21"/>
  </w:num>
  <w:num w:numId="12" w16cid:durableId="56129229">
    <w:abstractNumId w:val="6"/>
  </w:num>
  <w:num w:numId="13" w16cid:durableId="1496337660">
    <w:abstractNumId w:val="8"/>
  </w:num>
  <w:num w:numId="14" w16cid:durableId="303703929">
    <w:abstractNumId w:val="17"/>
  </w:num>
  <w:num w:numId="15" w16cid:durableId="873616098">
    <w:abstractNumId w:val="7"/>
  </w:num>
  <w:num w:numId="16" w16cid:durableId="1723207872">
    <w:abstractNumId w:val="15"/>
  </w:num>
  <w:num w:numId="17" w16cid:durableId="591790180">
    <w:abstractNumId w:val="22"/>
  </w:num>
  <w:num w:numId="18" w16cid:durableId="1532037753">
    <w:abstractNumId w:val="12"/>
  </w:num>
  <w:num w:numId="19" w16cid:durableId="1857692041">
    <w:abstractNumId w:val="13"/>
  </w:num>
  <w:num w:numId="20" w16cid:durableId="995571077">
    <w:abstractNumId w:val="3"/>
  </w:num>
  <w:num w:numId="21" w16cid:durableId="2102557268">
    <w:abstractNumId w:val="20"/>
  </w:num>
  <w:num w:numId="22" w16cid:durableId="1788159842">
    <w:abstractNumId w:val="18"/>
  </w:num>
  <w:num w:numId="23" w16cid:durableId="2121801595">
    <w:abstractNumId w:val="25"/>
  </w:num>
  <w:num w:numId="24" w16cid:durableId="1922061899">
    <w:abstractNumId w:val="26"/>
  </w:num>
  <w:num w:numId="25" w16cid:durableId="639723304">
    <w:abstractNumId w:val="1"/>
  </w:num>
  <w:num w:numId="26" w16cid:durableId="656812522">
    <w:abstractNumId w:val="2"/>
  </w:num>
  <w:num w:numId="27" w16cid:durableId="1514799515">
    <w:abstractNumId w:val="1"/>
  </w:num>
  <w:num w:numId="28" w16cid:durableId="1516918407">
    <w:abstractNumId w:val="1"/>
  </w:num>
  <w:num w:numId="29" w16cid:durableId="428082675">
    <w:abstractNumId w:val="0"/>
  </w:num>
  <w:num w:numId="30" w16cid:durableId="170293525">
    <w:abstractNumId w:val="0"/>
  </w:num>
  <w:num w:numId="31" w16cid:durableId="1082990833">
    <w:abstractNumId w:val="0"/>
  </w:num>
  <w:num w:numId="32" w16cid:durableId="752632206">
    <w:abstractNumId w:val="1"/>
  </w:num>
  <w:num w:numId="33" w16cid:durableId="1282612725">
    <w:abstractNumId w:val="1"/>
  </w:num>
  <w:num w:numId="34" w16cid:durableId="2132745962">
    <w:abstractNumId w:val="1"/>
  </w:num>
  <w:num w:numId="35" w16cid:durableId="1585648763">
    <w:abstractNumId w:val="1"/>
  </w:num>
  <w:num w:numId="36" w16cid:durableId="942735730">
    <w:abstractNumId w:val="1"/>
  </w:num>
  <w:num w:numId="37" w16cid:durableId="329986238">
    <w:abstractNumId w:val="1"/>
  </w:num>
  <w:num w:numId="38" w16cid:durableId="1123692514">
    <w:abstractNumId w:val="1"/>
  </w:num>
  <w:num w:numId="39" w16cid:durableId="1798452653">
    <w:abstractNumId w:val="1"/>
  </w:num>
  <w:num w:numId="40" w16cid:durableId="1203131061">
    <w:abstractNumId w:val="1"/>
  </w:num>
  <w:num w:numId="41" w16cid:durableId="89013637">
    <w:abstractNumId w:val="1"/>
  </w:num>
  <w:num w:numId="42" w16cid:durableId="229586814">
    <w:abstractNumId w:val="1"/>
  </w:num>
  <w:num w:numId="43" w16cid:durableId="107434587">
    <w:abstractNumId w:val="1"/>
  </w:num>
  <w:num w:numId="44" w16cid:durableId="114523260">
    <w:abstractNumId w:val="1"/>
  </w:num>
  <w:num w:numId="45" w16cid:durableId="182138650">
    <w:abstractNumId w:val="1"/>
  </w:num>
  <w:num w:numId="46" w16cid:durableId="649136193">
    <w:abstractNumId w:val="1"/>
  </w:num>
  <w:num w:numId="47" w16cid:durableId="1254705821">
    <w:abstractNumId w:val="1"/>
  </w:num>
  <w:num w:numId="48" w16cid:durableId="590697319">
    <w:abstractNumId w:val="1"/>
  </w:num>
  <w:num w:numId="49" w16cid:durableId="1467776293">
    <w:abstractNumId w:val="1"/>
  </w:num>
  <w:num w:numId="50" w16cid:durableId="1117677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E74"/>
    <w:rsid w:val="00001093"/>
    <w:rsid w:val="00011690"/>
    <w:rsid w:val="000163C4"/>
    <w:rsid w:val="000172D8"/>
    <w:rsid w:val="00017A72"/>
    <w:rsid w:val="00020711"/>
    <w:rsid w:val="00022E1E"/>
    <w:rsid w:val="00026324"/>
    <w:rsid w:val="00027926"/>
    <w:rsid w:val="00030823"/>
    <w:rsid w:val="000339A7"/>
    <w:rsid w:val="00034488"/>
    <w:rsid w:val="00040947"/>
    <w:rsid w:val="000410FD"/>
    <w:rsid w:val="00061AC4"/>
    <w:rsid w:val="00064DD0"/>
    <w:rsid w:val="00070BCA"/>
    <w:rsid w:val="000710E4"/>
    <w:rsid w:val="0007213A"/>
    <w:rsid w:val="00073E11"/>
    <w:rsid w:val="000749D7"/>
    <w:rsid w:val="0008017B"/>
    <w:rsid w:val="000807B0"/>
    <w:rsid w:val="00080806"/>
    <w:rsid w:val="00080F40"/>
    <w:rsid w:val="00081428"/>
    <w:rsid w:val="000845C5"/>
    <w:rsid w:val="00086958"/>
    <w:rsid w:val="00090A7E"/>
    <w:rsid w:val="000956A4"/>
    <w:rsid w:val="00095BE8"/>
    <w:rsid w:val="00097788"/>
    <w:rsid w:val="000A27EC"/>
    <w:rsid w:val="000A28AE"/>
    <w:rsid w:val="000A2C58"/>
    <w:rsid w:val="000A5F18"/>
    <w:rsid w:val="000A6C79"/>
    <w:rsid w:val="000A6F50"/>
    <w:rsid w:val="000B2CA2"/>
    <w:rsid w:val="000B5B12"/>
    <w:rsid w:val="000C348A"/>
    <w:rsid w:val="000D0ED0"/>
    <w:rsid w:val="000D22BB"/>
    <w:rsid w:val="000D5E01"/>
    <w:rsid w:val="000E12D7"/>
    <w:rsid w:val="000E395B"/>
    <w:rsid w:val="000E5310"/>
    <w:rsid w:val="000E6AD5"/>
    <w:rsid w:val="000E7278"/>
    <w:rsid w:val="000F0494"/>
    <w:rsid w:val="000F1A72"/>
    <w:rsid w:val="000F1B11"/>
    <w:rsid w:val="00101F57"/>
    <w:rsid w:val="00103A5D"/>
    <w:rsid w:val="00104FF1"/>
    <w:rsid w:val="00106F32"/>
    <w:rsid w:val="00114B2A"/>
    <w:rsid w:val="001163F5"/>
    <w:rsid w:val="00121A6D"/>
    <w:rsid w:val="00125DD9"/>
    <w:rsid w:val="00132439"/>
    <w:rsid w:val="0013264D"/>
    <w:rsid w:val="00132CA3"/>
    <w:rsid w:val="00133255"/>
    <w:rsid w:val="00134CD5"/>
    <w:rsid w:val="00144CAC"/>
    <w:rsid w:val="00145540"/>
    <w:rsid w:val="001500AF"/>
    <w:rsid w:val="00151587"/>
    <w:rsid w:val="00152B2E"/>
    <w:rsid w:val="00155AB1"/>
    <w:rsid w:val="00173AF7"/>
    <w:rsid w:val="00176112"/>
    <w:rsid w:val="0018185B"/>
    <w:rsid w:val="00181CF0"/>
    <w:rsid w:val="00182A7D"/>
    <w:rsid w:val="001838A9"/>
    <w:rsid w:val="001945B0"/>
    <w:rsid w:val="001A2884"/>
    <w:rsid w:val="001A3DCE"/>
    <w:rsid w:val="001B051B"/>
    <w:rsid w:val="001B07E3"/>
    <w:rsid w:val="001B79DE"/>
    <w:rsid w:val="001C0B35"/>
    <w:rsid w:val="001C5B66"/>
    <w:rsid w:val="001D36AF"/>
    <w:rsid w:val="001D5101"/>
    <w:rsid w:val="001E0FF7"/>
    <w:rsid w:val="001E2726"/>
    <w:rsid w:val="001E360F"/>
    <w:rsid w:val="001E5ECB"/>
    <w:rsid w:val="001E64A4"/>
    <w:rsid w:val="001F5713"/>
    <w:rsid w:val="00200984"/>
    <w:rsid w:val="00205AA0"/>
    <w:rsid w:val="00206A04"/>
    <w:rsid w:val="00207171"/>
    <w:rsid w:val="00211836"/>
    <w:rsid w:val="0021504F"/>
    <w:rsid w:val="00215E2B"/>
    <w:rsid w:val="00216444"/>
    <w:rsid w:val="00220918"/>
    <w:rsid w:val="00222AD5"/>
    <w:rsid w:val="00222BD1"/>
    <w:rsid w:val="00227951"/>
    <w:rsid w:val="00232141"/>
    <w:rsid w:val="00232363"/>
    <w:rsid w:val="00234A5E"/>
    <w:rsid w:val="0023697F"/>
    <w:rsid w:val="00241F58"/>
    <w:rsid w:val="0024335A"/>
    <w:rsid w:val="00244BE8"/>
    <w:rsid w:val="00244C1E"/>
    <w:rsid w:val="002515BA"/>
    <w:rsid w:val="00253C47"/>
    <w:rsid w:val="002562C5"/>
    <w:rsid w:val="002604DA"/>
    <w:rsid w:val="002628A6"/>
    <w:rsid w:val="002665FF"/>
    <w:rsid w:val="0027555E"/>
    <w:rsid w:val="00276252"/>
    <w:rsid w:val="00277E80"/>
    <w:rsid w:val="002814AA"/>
    <w:rsid w:val="00287D8E"/>
    <w:rsid w:val="0029216C"/>
    <w:rsid w:val="00297418"/>
    <w:rsid w:val="002A6AC6"/>
    <w:rsid w:val="002B0B64"/>
    <w:rsid w:val="002B310E"/>
    <w:rsid w:val="002B34B4"/>
    <w:rsid w:val="002B4301"/>
    <w:rsid w:val="002B7415"/>
    <w:rsid w:val="002C0519"/>
    <w:rsid w:val="002C1AE1"/>
    <w:rsid w:val="002C2C1D"/>
    <w:rsid w:val="002C4FF5"/>
    <w:rsid w:val="002C5876"/>
    <w:rsid w:val="002C62A6"/>
    <w:rsid w:val="002D5C71"/>
    <w:rsid w:val="002D63DA"/>
    <w:rsid w:val="002D6DBA"/>
    <w:rsid w:val="002D7F7F"/>
    <w:rsid w:val="002E1AE3"/>
    <w:rsid w:val="002E34A1"/>
    <w:rsid w:val="002E62F5"/>
    <w:rsid w:val="002E7AF0"/>
    <w:rsid w:val="002F2309"/>
    <w:rsid w:val="002F375C"/>
    <w:rsid w:val="002F463E"/>
    <w:rsid w:val="002F6824"/>
    <w:rsid w:val="003010CF"/>
    <w:rsid w:val="00304C05"/>
    <w:rsid w:val="0030615A"/>
    <w:rsid w:val="003114B5"/>
    <w:rsid w:val="00314099"/>
    <w:rsid w:val="00317CCA"/>
    <w:rsid w:val="00327E37"/>
    <w:rsid w:val="003313FD"/>
    <w:rsid w:val="00333BB0"/>
    <w:rsid w:val="00333E91"/>
    <w:rsid w:val="00341E25"/>
    <w:rsid w:val="00344B29"/>
    <w:rsid w:val="00344DF8"/>
    <w:rsid w:val="0034785E"/>
    <w:rsid w:val="00353364"/>
    <w:rsid w:val="00361941"/>
    <w:rsid w:val="00362C2E"/>
    <w:rsid w:val="0036335A"/>
    <w:rsid w:val="00365D88"/>
    <w:rsid w:val="003716F2"/>
    <w:rsid w:val="00371B41"/>
    <w:rsid w:val="003732A9"/>
    <w:rsid w:val="00375718"/>
    <w:rsid w:val="00385111"/>
    <w:rsid w:val="00391688"/>
    <w:rsid w:val="00396702"/>
    <w:rsid w:val="00397741"/>
    <w:rsid w:val="003A08EC"/>
    <w:rsid w:val="003B15F5"/>
    <w:rsid w:val="003B1710"/>
    <w:rsid w:val="003B4DC2"/>
    <w:rsid w:val="003C01AA"/>
    <w:rsid w:val="003C5DBB"/>
    <w:rsid w:val="003C6A11"/>
    <w:rsid w:val="003C6B9F"/>
    <w:rsid w:val="003D161C"/>
    <w:rsid w:val="003D24BB"/>
    <w:rsid w:val="003D2866"/>
    <w:rsid w:val="003D5546"/>
    <w:rsid w:val="003D6892"/>
    <w:rsid w:val="003E0BBA"/>
    <w:rsid w:val="003E6577"/>
    <w:rsid w:val="003E7492"/>
    <w:rsid w:val="003F0D57"/>
    <w:rsid w:val="003F28CC"/>
    <w:rsid w:val="003F6FAF"/>
    <w:rsid w:val="00400B59"/>
    <w:rsid w:val="00402B59"/>
    <w:rsid w:val="00403A39"/>
    <w:rsid w:val="004044F3"/>
    <w:rsid w:val="0041010B"/>
    <w:rsid w:val="00410B4A"/>
    <w:rsid w:val="00411014"/>
    <w:rsid w:val="00411AD5"/>
    <w:rsid w:val="004123CB"/>
    <w:rsid w:val="0041352D"/>
    <w:rsid w:val="004211E9"/>
    <w:rsid w:val="00421481"/>
    <w:rsid w:val="00426264"/>
    <w:rsid w:val="0043082C"/>
    <w:rsid w:val="00431B97"/>
    <w:rsid w:val="00432189"/>
    <w:rsid w:val="0043555E"/>
    <w:rsid w:val="00435BE6"/>
    <w:rsid w:val="00437FDD"/>
    <w:rsid w:val="00440222"/>
    <w:rsid w:val="00441439"/>
    <w:rsid w:val="00442566"/>
    <w:rsid w:val="004441E3"/>
    <w:rsid w:val="004461FB"/>
    <w:rsid w:val="00471C23"/>
    <w:rsid w:val="00472F05"/>
    <w:rsid w:val="00473B3F"/>
    <w:rsid w:val="004755AC"/>
    <w:rsid w:val="004756C1"/>
    <w:rsid w:val="004770CF"/>
    <w:rsid w:val="00482201"/>
    <w:rsid w:val="00484B4C"/>
    <w:rsid w:val="00491429"/>
    <w:rsid w:val="004A01DA"/>
    <w:rsid w:val="004A5684"/>
    <w:rsid w:val="004B1E18"/>
    <w:rsid w:val="004B5062"/>
    <w:rsid w:val="004B523A"/>
    <w:rsid w:val="004C71AB"/>
    <w:rsid w:val="004D6982"/>
    <w:rsid w:val="004E6D81"/>
    <w:rsid w:val="004E7FD0"/>
    <w:rsid w:val="004F1932"/>
    <w:rsid w:val="004F1E66"/>
    <w:rsid w:val="004F30E5"/>
    <w:rsid w:val="004F3155"/>
    <w:rsid w:val="004F714B"/>
    <w:rsid w:val="00503155"/>
    <w:rsid w:val="00505710"/>
    <w:rsid w:val="00510DD7"/>
    <w:rsid w:val="00512474"/>
    <w:rsid w:val="005126CB"/>
    <w:rsid w:val="00512E80"/>
    <w:rsid w:val="005172A6"/>
    <w:rsid w:val="00520B0C"/>
    <w:rsid w:val="00522CEA"/>
    <w:rsid w:val="005231A5"/>
    <w:rsid w:val="00531AAB"/>
    <w:rsid w:val="00533F2F"/>
    <w:rsid w:val="00534BAF"/>
    <w:rsid w:val="00540911"/>
    <w:rsid w:val="00543897"/>
    <w:rsid w:val="005438BB"/>
    <w:rsid w:val="005440FF"/>
    <w:rsid w:val="00544DA7"/>
    <w:rsid w:val="00547A23"/>
    <w:rsid w:val="00555498"/>
    <w:rsid w:val="00555E32"/>
    <w:rsid w:val="00556902"/>
    <w:rsid w:val="0056177D"/>
    <w:rsid w:val="005709A4"/>
    <w:rsid w:val="00571086"/>
    <w:rsid w:val="005710A6"/>
    <w:rsid w:val="00571A0E"/>
    <w:rsid w:val="0058549A"/>
    <w:rsid w:val="005854CA"/>
    <w:rsid w:val="0058646D"/>
    <w:rsid w:val="00594306"/>
    <w:rsid w:val="00594BFE"/>
    <w:rsid w:val="005A55C8"/>
    <w:rsid w:val="005A60E3"/>
    <w:rsid w:val="005B0A3E"/>
    <w:rsid w:val="005B0B75"/>
    <w:rsid w:val="005B0C5F"/>
    <w:rsid w:val="005B1C46"/>
    <w:rsid w:val="005B1CFE"/>
    <w:rsid w:val="005B4CE3"/>
    <w:rsid w:val="005C01B8"/>
    <w:rsid w:val="005D01CA"/>
    <w:rsid w:val="005D3AB3"/>
    <w:rsid w:val="005E0BCD"/>
    <w:rsid w:val="005E4132"/>
    <w:rsid w:val="005E7756"/>
    <w:rsid w:val="006029EB"/>
    <w:rsid w:val="0060780F"/>
    <w:rsid w:val="00610D01"/>
    <w:rsid w:val="00633D3A"/>
    <w:rsid w:val="0063796E"/>
    <w:rsid w:val="006472DA"/>
    <w:rsid w:val="00647B13"/>
    <w:rsid w:val="006560BF"/>
    <w:rsid w:val="00656C25"/>
    <w:rsid w:val="0065742C"/>
    <w:rsid w:val="00666561"/>
    <w:rsid w:val="00666901"/>
    <w:rsid w:val="00667448"/>
    <w:rsid w:val="006679D0"/>
    <w:rsid w:val="00670E02"/>
    <w:rsid w:val="006754C8"/>
    <w:rsid w:val="00675E56"/>
    <w:rsid w:val="00675F9C"/>
    <w:rsid w:val="00685729"/>
    <w:rsid w:val="00685BCC"/>
    <w:rsid w:val="00687C2A"/>
    <w:rsid w:val="0069101D"/>
    <w:rsid w:val="00691F87"/>
    <w:rsid w:val="00694E99"/>
    <w:rsid w:val="00697851"/>
    <w:rsid w:val="006A1A11"/>
    <w:rsid w:val="006A2E7B"/>
    <w:rsid w:val="006A7BAC"/>
    <w:rsid w:val="006B1759"/>
    <w:rsid w:val="006B2E91"/>
    <w:rsid w:val="006B4859"/>
    <w:rsid w:val="006B4A70"/>
    <w:rsid w:val="006B505E"/>
    <w:rsid w:val="006B6B18"/>
    <w:rsid w:val="006B70F6"/>
    <w:rsid w:val="006C5EA8"/>
    <w:rsid w:val="006C6966"/>
    <w:rsid w:val="006D2D43"/>
    <w:rsid w:val="006D3983"/>
    <w:rsid w:val="006D41A9"/>
    <w:rsid w:val="006D5869"/>
    <w:rsid w:val="006D5C25"/>
    <w:rsid w:val="006E185C"/>
    <w:rsid w:val="006E5377"/>
    <w:rsid w:val="006E6A2B"/>
    <w:rsid w:val="006F2425"/>
    <w:rsid w:val="006F38E3"/>
    <w:rsid w:val="006F463B"/>
    <w:rsid w:val="006F7252"/>
    <w:rsid w:val="00700036"/>
    <w:rsid w:val="0070348E"/>
    <w:rsid w:val="00704B43"/>
    <w:rsid w:val="00712E66"/>
    <w:rsid w:val="0071333B"/>
    <w:rsid w:val="00713AFF"/>
    <w:rsid w:val="0072334B"/>
    <w:rsid w:val="00723AE3"/>
    <w:rsid w:val="00724043"/>
    <w:rsid w:val="0072522A"/>
    <w:rsid w:val="00733779"/>
    <w:rsid w:val="00733D5F"/>
    <w:rsid w:val="007344E6"/>
    <w:rsid w:val="00735C6C"/>
    <w:rsid w:val="007372EC"/>
    <w:rsid w:val="00740808"/>
    <w:rsid w:val="0074269D"/>
    <w:rsid w:val="00744525"/>
    <w:rsid w:val="00751A7B"/>
    <w:rsid w:val="0075299A"/>
    <w:rsid w:val="0075759F"/>
    <w:rsid w:val="007628D0"/>
    <w:rsid w:val="0076539C"/>
    <w:rsid w:val="00765509"/>
    <w:rsid w:val="00765AD5"/>
    <w:rsid w:val="0076731F"/>
    <w:rsid w:val="007704DA"/>
    <w:rsid w:val="0077094D"/>
    <w:rsid w:val="007720C0"/>
    <w:rsid w:val="00774326"/>
    <w:rsid w:val="00774E4A"/>
    <w:rsid w:val="00775A8D"/>
    <w:rsid w:val="007767A4"/>
    <w:rsid w:val="00792C04"/>
    <w:rsid w:val="007A478D"/>
    <w:rsid w:val="007A7310"/>
    <w:rsid w:val="007B4885"/>
    <w:rsid w:val="007C01D0"/>
    <w:rsid w:val="007C24C5"/>
    <w:rsid w:val="007C37DA"/>
    <w:rsid w:val="007C4664"/>
    <w:rsid w:val="007C75FD"/>
    <w:rsid w:val="007D126A"/>
    <w:rsid w:val="007E2C7D"/>
    <w:rsid w:val="007F1067"/>
    <w:rsid w:val="007F3331"/>
    <w:rsid w:val="007F5EDF"/>
    <w:rsid w:val="007F6BA9"/>
    <w:rsid w:val="00801567"/>
    <w:rsid w:val="008029BD"/>
    <w:rsid w:val="0080530F"/>
    <w:rsid w:val="0080536D"/>
    <w:rsid w:val="00812BFA"/>
    <w:rsid w:val="00813AD5"/>
    <w:rsid w:val="008148B9"/>
    <w:rsid w:val="00815366"/>
    <w:rsid w:val="008154C8"/>
    <w:rsid w:val="00815DD0"/>
    <w:rsid w:val="008205FE"/>
    <w:rsid w:val="00835FCF"/>
    <w:rsid w:val="00837116"/>
    <w:rsid w:val="00837152"/>
    <w:rsid w:val="008505F7"/>
    <w:rsid w:val="00850A7B"/>
    <w:rsid w:val="008621CE"/>
    <w:rsid w:val="00862ED9"/>
    <w:rsid w:val="008636E2"/>
    <w:rsid w:val="00864076"/>
    <w:rsid w:val="008778AA"/>
    <w:rsid w:val="00881802"/>
    <w:rsid w:val="00881AD4"/>
    <w:rsid w:val="00882409"/>
    <w:rsid w:val="008936A6"/>
    <w:rsid w:val="00893A77"/>
    <w:rsid w:val="00896C84"/>
    <w:rsid w:val="00896EF0"/>
    <w:rsid w:val="008A24E9"/>
    <w:rsid w:val="008A25FA"/>
    <w:rsid w:val="008B0A5D"/>
    <w:rsid w:val="008B2F64"/>
    <w:rsid w:val="008B3516"/>
    <w:rsid w:val="008B392B"/>
    <w:rsid w:val="008B6BD0"/>
    <w:rsid w:val="008B7E30"/>
    <w:rsid w:val="008C548B"/>
    <w:rsid w:val="008C74DC"/>
    <w:rsid w:val="008D06E3"/>
    <w:rsid w:val="008D3397"/>
    <w:rsid w:val="008D4B80"/>
    <w:rsid w:val="008D6C14"/>
    <w:rsid w:val="008D792D"/>
    <w:rsid w:val="008E74ED"/>
    <w:rsid w:val="008F0182"/>
    <w:rsid w:val="009021C6"/>
    <w:rsid w:val="009102EE"/>
    <w:rsid w:val="0091264C"/>
    <w:rsid w:val="00915025"/>
    <w:rsid w:val="0091537A"/>
    <w:rsid w:val="009169C0"/>
    <w:rsid w:val="009227CA"/>
    <w:rsid w:val="009228AA"/>
    <w:rsid w:val="009316DA"/>
    <w:rsid w:val="009320F1"/>
    <w:rsid w:val="009336BC"/>
    <w:rsid w:val="00937198"/>
    <w:rsid w:val="00942C13"/>
    <w:rsid w:val="00946C71"/>
    <w:rsid w:val="00950B0F"/>
    <w:rsid w:val="00954E57"/>
    <w:rsid w:val="00955FE5"/>
    <w:rsid w:val="00957B88"/>
    <w:rsid w:val="0096298E"/>
    <w:rsid w:val="0096367E"/>
    <w:rsid w:val="0096713A"/>
    <w:rsid w:val="00967681"/>
    <w:rsid w:val="0098021C"/>
    <w:rsid w:val="00980A46"/>
    <w:rsid w:val="00983453"/>
    <w:rsid w:val="00985681"/>
    <w:rsid w:val="00986A46"/>
    <w:rsid w:val="00993084"/>
    <w:rsid w:val="00994166"/>
    <w:rsid w:val="009949CA"/>
    <w:rsid w:val="009960B7"/>
    <w:rsid w:val="009A6EFB"/>
    <w:rsid w:val="009A7945"/>
    <w:rsid w:val="009B2BBF"/>
    <w:rsid w:val="009B73E0"/>
    <w:rsid w:val="009D18FC"/>
    <w:rsid w:val="009D1901"/>
    <w:rsid w:val="009D3030"/>
    <w:rsid w:val="009D6492"/>
    <w:rsid w:val="009D6BF7"/>
    <w:rsid w:val="009E0B32"/>
    <w:rsid w:val="009E3097"/>
    <w:rsid w:val="009F151B"/>
    <w:rsid w:val="009F6509"/>
    <w:rsid w:val="00A01561"/>
    <w:rsid w:val="00A034A1"/>
    <w:rsid w:val="00A03BE4"/>
    <w:rsid w:val="00A03D4B"/>
    <w:rsid w:val="00A0674B"/>
    <w:rsid w:val="00A076C4"/>
    <w:rsid w:val="00A1093F"/>
    <w:rsid w:val="00A17C25"/>
    <w:rsid w:val="00A20E34"/>
    <w:rsid w:val="00A22B05"/>
    <w:rsid w:val="00A241C2"/>
    <w:rsid w:val="00A30045"/>
    <w:rsid w:val="00A4769E"/>
    <w:rsid w:val="00A612E9"/>
    <w:rsid w:val="00A62EEF"/>
    <w:rsid w:val="00A63C8E"/>
    <w:rsid w:val="00A70421"/>
    <w:rsid w:val="00A71060"/>
    <w:rsid w:val="00A710E8"/>
    <w:rsid w:val="00A75CB4"/>
    <w:rsid w:val="00A8151A"/>
    <w:rsid w:val="00A849F2"/>
    <w:rsid w:val="00A8555A"/>
    <w:rsid w:val="00A87FFC"/>
    <w:rsid w:val="00A919E6"/>
    <w:rsid w:val="00A93298"/>
    <w:rsid w:val="00A952A2"/>
    <w:rsid w:val="00A95769"/>
    <w:rsid w:val="00A977EE"/>
    <w:rsid w:val="00AA0C11"/>
    <w:rsid w:val="00AA1F01"/>
    <w:rsid w:val="00AA42F4"/>
    <w:rsid w:val="00AB0036"/>
    <w:rsid w:val="00AB0A11"/>
    <w:rsid w:val="00AB4CC2"/>
    <w:rsid w:val="00AC0BE2"/>
    <w:rsid w:val="00AC0C25"/>
    <w:rsid w:val="00AC1D78"/>
    <w:rsid w:val="00AC5360"/>
    <w:rsid w:val="00AD14F7"/>
    <w:rsid w:val="00AE0449"/>
    <w:rsid w:val="00AE1F0A"/>
    <w:rsid w:val="00AE2D36"/>
    <w:rsid w:val="00AE3758"/>
    <w:rsid w:val="00AF02FF"/>
    <w:rsid w:val="00AF0A1B"/>
    <w:rsid w:val="00AF143A"/>
    <w:rsid w:val="00AF5A8E"/>
    <w:rsid w:val="00B00EDE"/>
    <w:rsid w:val="00B04484"/>
    <w:rsid w:val="00B04AEA"/>
    <w:rsid w:val="00B1344D"/>
    <w:rsid w:val="00B248D1"/>
    <w:rsid w:val="00B24B02"/>
    <w:rsid w:val="00B27A4D"/>
    <w:rsid w:val="00B27D97"/>
    <w:rsid w:val="00B33307"/>
    <w:rsid w:val="00B33D25"/>
    <w:rsid w:val="00B36E5B"/>
    <w:rsid w:val="00B37CBC"/>
    <w:rsid w:val="00B417E6"/>
    <w:rsid w:val="00B47749"/>
    <w:rsid w:val="00B47940"/>
    <w:rsid w:val="00B501F0"/>
    <w:rsid w:val="00B5236A"/>
    <w:rsid w:val="00B539BE"/>
    <w:rsid w:val="00B53E72"/>
    <w:rsid w:val="00B55394"/>
    <w:rsid w:val="00B55A8A"/>
    <w:rsid w:val="00B57994"/>
    <w:rsid w:val="00B61033"/>
    <w:rsid w:val="00B66326"/>
    <w:rsid w:val="00B7509E"/>
    <w:rsid w:val="00B76229"/>
    <w:rsid w:val="00B76945"/>
    <w:rsid w:val="00B81451"/>
    <w:rsid w:val="00B83FCF"/>
    <w:rsid w:val="00B85397"/>
    <w:rsid w:val="00B912E2"/>
    <w:rsid w:val="00B974E3"/>
    <w:rsid w:val="00BA4711"/>
    <w:rsid w:val="00BA7BA0"/>
    <w:rsid w:val="00BB0D27"/>
    <w:rsid w:val="00BC19D9"/>
    <w:rsid w:val="00BC2682"/>
    <w:rsid w:val="00BD24E3"/>
    <w:rsid w:val="00BD2825"/>
    <w:rsid w:val="00BE0DDD"/>
    <w:rsid w:val="00BE2312"/>
    <w:rsid w:val="00BE266F"/>
    <w:rsid w:val="00BE30AA"/>
    <w:rsid w:val="00BF247A"/>
    <w:rsid w:val="00BF41DF"/>
    <w:rsid w:val="00BF5626"/>
    <w:rsid w:val="00BF6A8B"/>
    <w:rsid w:val="00C0015E"/>
    <w:rsid w:val="00C006D6"/>
    <w:rsid w:val="00C02FEB"/>
    <w:rsid w:val="00C071CF"/>
    <w:rsid w:val="00C12D65"/>
    <w:rsid w:val="00C14F94"/>
    <w:rsid w:val="00C1523B"/>
    <w:rsid w:val="00C1530A"/>
    <w:rsid w:val="00C17D5F"/>
    <w:rsid w:val="00C2021A"/>
    <w:rsid w:val="00C23036"/>
    <w:rsid w:val="00C2379E"/>
    <w:rsid w:val="00C23AFE"/>
    <w:rsid w:val="00C23DFB"/>
    <w:rsid w:val="00C2633E"/>
    <w:rsid w:val="00C30B01"/>
    <w:rsid w:val="00C313BA"/>
    <w:rsid w:val="00C313F5"/>
    <w:rsid w:val="00C3152B"/>
    <w:rsid w:val="00C316D4"/>
    <w:rsid w:val="00C33392"/>
    <w:rsid w:val="00C35388"/>
    <w:rsid w:val="00C37A29"/>
    <w:rsid w:val="00C40952"/>
    <w:rsid w:val="00C43C81"/>
    <w:rsid w:val="00C46C7D"/>
    <w:rsid w:val="00C521ED"/>
    <w:rsid w:val="00C55E5B"/>
    <w:rsid w:val="00C56A77"/>
    <w:rsid w:val="00C56F70"/>
    <w:rsid w:val="00C57F8F"/>
    <w:rsid w:val="00C61F20"/>
    <w:rsid w:val="00C648F0"/>
    <w:rsid w:val="00C6700F"/>
    <w:rsid w:val="00C72131"/>
    <w:rsid w:val="00C72511"/>
    <w:rsid w:val="00C76702"/>
    <w:rsid w:val="00C77B29"/>
    <w:rsid w:val="00C81C0A"/>
    <w:rsid w:val="00C82E96"/>
    <w:rsid w:val="00C83782"/>
    <w:rsid w:val="00C84853"/>
    <w:rsid w:val="00C9069E"/>
    <w:rsid w:val="00C9268E"/>
    <w:rsid w:val="00C92BBE"/>
    <w:rsid w:val="00C93492"/>
    <w:rsid w:val="00C94CC9"/>
    <w:rsid w:val="00C96340"/>
    <w:rsid w:val="00CA0E9F"/>
    <w:rsid w:val="00CA4E25"/>
    <w:rsid w:val="00CA73AF"/>
    <w:rsid w:val="00CB0C77"/>
    <w:rsid w:val="00CB48EE"/>
    <w:rsid w:val="00CC23C9"/>
    <w:rsid w:val="00CC2649"/>
    <w:rsid w:val="00CC57EF"/>
    <w:rsid w:val="00CC5C16"/>
    <w:rsid w:val="00CE0CAD"/>
    <w:rsid w:val="00CE64B8"/>
    <w:rsid w:val="00CE69B9"/>
    <w:rsid w:val="00CF4B71"/>
    <w:rsid w:val="00CF7D99"/>
    <w:rsid w:val="00D0178A"/>
    <w:rsid w:val="00D02BCD"/>
    <w:rsid w:val="00D05EEC"/>
    <w:rsid w:val="00D1259E"/>
    <w:rsid w:val="00D12BF5"/>
    <w:rsid w:val="00D13D32"/>
    <w:rsid w:val="00D17DDD"/>
    <w:rsid w:val="00D2052D"/>
    <w:rsid w:val="00D20638"/>
    <w:rsid w:val="00D220CD"/>
    <w:rsid w:val="00D22591"/>
    <w:rsid w:val="00D23BCC"/>
    <w:rsid w:val="00D23CCD"/>
    <w:rsid w:val="00D273A9"/>
    <w:rsid w:val="00D315AE"/>
    <w:rsid w:val="00D33BE5"/>
    <w:rsid w:val="00D40316"/>
    <w:rsid w:val="00D40328"/>
    <w:rsid w:val="00D406CA"/>
    <w:rsid w:val="00D42B02"/>
    <w:rsid w:val="00D443FE"/>
    <w:rsid w:val="00D502A9"/>
    <w:rsid w:val="00D61BDE"/>
    <w:rsid w:val="00D63DC5"/>
    <w:rsid w:val="00D71821"/>
    <w:rsid w:val="00D73A0B"/>
    <w:rsid w:val="00D741FC"/>
    <w:rsid w:val="00D74958"/>
    <w:rsid w:val="00D758D2"/>
    <w:rsid w:val="00D82F11"/>
    <w:rsid w:val="00D8472B"/>
    <w:rsid w:val="00D85316"/>
    <w:rsid w:val="00D865C3"/>
    <w:rsid w:val="00D90B24"/>
    <w:rsid w:val="00D91539"/>
    <w:rsid w:val="00D92DE3"/>
    <w:rsid w:val="00D9400C"/>
    <w:rsid w:val="00D974A3"/>
    <w:rsid w:val="00DA1F17"/>
    <w:rsid w:val="00DA6659"/>
    <w:rsid w:val="00DC15F0"/>
    <w:rsid w:val="00DC2693"/>
    <w:rsid w:val="00DC7B0A"/>
    <w:rsid w:val="00DD10F3"/>
    <w:rsid w:val="00DD6A70"/>
    <w:rsid w:val="00DE0164"/>
    <w:rsid w:val="00DE18EA"/>
    <w:rsid w:val="00DE2DE4"/>
    <w:rsid w:val="00DE3D29"/>
    <w:rsid w:val="00DE5B3C"/>
    <w:rsid w:val="00DE6782"/>
    <w:rsid w:val="00DF21BD"/>
    <w:rsid w:val="00DF230B"/>
    <w:rsid w:val="00DF2400"/>
    <w:rsid w:val="00DF2775"/>
    <w:rsid w:val="00DF59F9"/>
    <w:rsid w:val="00E01968"/>
    <w:rsid w:val="00E03EA4"/>
    <w:rsid w:val="00E07FAF"/>
    <w:rsid w:val="00E11D23"/>
    <w:rsid w:val="00E12509"/>
    <w:rsid w:val="00E15F69"/>
    <w:rsid w:val="00E22324"/>
    <w:rsid w:val="00E25D61"/>
    <w:rsid w:val="00E26701"/>
    <w:rsid w:val="00E3065F"/>
    <w:rsid w:val="00E32A17"/>
    <w:rsid w:val="00E33671"/>
    <w:rsid w:val="00E33DE2"/>
    <w:rsid w:val="00E400B3"/>
    <w:rsid w:val="00E41AFA"/>
    <w:rsid w:val="00E46C6F"/>
    <w:rsid w:val="00E51F4F"/>
    <w:rsid w:val="00E520AD"/>
    <w:rsid w:val="00E5577A"/>
    <w:rsid w:val="00E557C2"/>
    <w:rsid w:val="00E5715D"/>
    <w:rsid w:val="00E5742F"/>
    <w:rsid w:val="00E6012C"/>
    <w:rsid w:val="00E61FD4"/>
    <w:rsid w:val="00E750A2"/>
    <w:rsid w:val="00E75994"/>
    <w:rsid w:val="00E81210"/>
    <w:rsid w:val="00E812B4"/>
    <w:rsid w:val="00E85CB5"/>
    <w:rsid w:val="00E86186"/>
    <w:rsid w:val="00E866F5"/>
    <w:rsid w:val="00EA1BBF"/>
    <w:rsid w:val="00EB1D7C"/>
    <w:rsid w:val="00EB3504"/>
    <w:rsid w:val="00EB42A2"/>
    <w:rsid w:val="00EB5206"/>
    <w:rsid w:val="00EB5B86"/>
    <w:rsid w:val="00EC4DF2"/>
    <w:rsid w:val="00EC5FF9"/>
    <w:rsid w:val="00EC62BF"/>
    <w:rsid w:val="00ED0855"/>
    <w:rsid w:val="00ED2132"/>
    <w:rsid w:val="00ED6240"/>
    <w:rsid w:val="00ED6ED6"/>
    <w:rsid w:val="00EE2C7F"/>
    <w:rsid w:val="00EE4A8E"/>
    <w:rsid w:val="00EE6986"/>
    <w:rsid w:val="00EE6B9E"/>
    <w:rsid w:val="00EE6CD2"/>
    <w:rsid w:val="00EE6EEC"/>
    <w:rsid w:val="00EF1E65"/>
    <w:rsid w:val="00EF3EED"/>
    <w:rsid w:val="00EF4B99"/>
    <w:rsid w:val="00EF514A"/>
    <w:rsid w:val="00F00A98"/>
    <w:rsid w:val="00F03E7F"/>
    <w:rsid w:val="00F14846"/>
    <w:rsid w:val="00F2141C"/>
    <w:rsid w:val="00F21FA1"/>
    <w:rsid w:val="00F25824"/>
    <w:rsid w:val="00F25B79"/>
    <w:rsid w:val="00F27999"/>
    <w:rsid w:val="00F3285A"/>
    <w:rsid w:val="00F36B75"/>
    <w:rsid w:val="00F41347"/>
    <w:rsid w:val="00F43B7A"/>
    <w:rsid w:val="00F4651D"/>
    <w:rsid w:val="00F46992"/>
    <w:rsid w:val="00F50938"/>
    <w:rsid w:val="00F5121C"/>
    <w:rsid w:val="00F55ADC"/>
    <w:rsid w:val="00F55FB3"/>
    <w:rsid w:val="00F60166"/>
    <w:rsid w:val="00F60E74"/>
    <w:rsid w:val="00F6146B"/>
    <w:rsid w:val="00F66654"/>
    <w:rsid w:val="00F714FA"/>
    <w:rsid w:val="00F73FE2"/>
    <w:rsid w:val="00F753EB"/>
    <w:rsid w:val="00F807A2"/>
    <w:rsid w:val="00F86D04"/>
    <w:rsid w:val="00F929F6"/>
    <w:rsid w:val="00F9653F"/>
    <w:rsid w:val="00FB2839"/>
    <w:rsid w:val="00FB3970"/>
    <w:rsid w:val="00FB50D2"/>
    <w:rsid w:val="00FC0451"/>
    <w:rsid w:val="00FC36BE"/>
    <w:rsid w:val="00FC4325"/>
    <w:rsid w:val="00FC4442"/>
    <w:rsid w:val="00FD761F"/>
    <w:rsid w:val="00FE07F0"/>
    <w:rsid w:val="00FE3605"/>
    <w:rsid w:val="00FE741A"/>
    <w:rsid w:val="00FE7567"/>
    <w:rsid w:val="00FF00D9"/>
    <w:rsid w:val="00FF0C00"/>
    <w:rsid w:val="00FF21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7144B8E"/>
  <w15:chartTrackingRefBased/>
  <w15:docId w15:val="{9E96694C-F5C3-4F0E-8E78-D66AEFD69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pPr>
        <w:ind w:left="807" w:hanging="533"/>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F57"/>
  </w:style>
  <w:style w:type="paragraph" w:styleId="Heading1">
    <w:name w:val="heading 1"/>
    <w:next w:val="BodyText"/>
    <w:link w:val="Heading1Char"/>
    <w:qFormat/>
    <w:rsid w:val="00E61FD4"/>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E61FD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E61FD4"/>
    <w:pPr>
      <w:outlineLvl w:val="2"/>
    </w:pPr>
  </w:style>
  <w:style w:type="paragraph" w:styleId="Heading4">
    <w:name w:val="heading 4"/>
    <w:next w:val="BodyText"/>
    <w:link w:val="Heading4Char"/>
    <w:uiPriority w:val="9"/>
    <w:semiHidden/>
    <w:unhideWhenUsed/>
    <w:qFormat/>
    <w:rsid w:val="00E61FD4"/>
    <w:pPr>
      <w:keepNext/>
      <w:keepLines/>
      <w:spacing w:after="220"/>
      <w:ind w:left="0" w:firstLine="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60E74"/>
    <w:rPr>
      <w:i/>
      <w:iCs/>
    </w:rPr>
  </w:style>
  <w:style w:type="paragraph" w:styleId="ListParagraph">
    <w:name w:val="List Paragraph"/>
    <w:basedOn w:val="Normal"/>
    <w:uiPriority w:val="34"/>
    <w:qFormat/>
    <w:rsid w:val="00EE2C7F"/>
    <w:pPr>
      <w:ind w:left="720" w:firstLine="0"/>
      <w:contextualSpacing/>
    </w:pPr>
    <w:rPr>
      <w:rFonts w:eastAsia="Times New Roman" w:cs="Times New Roman"/>
      <w:szCs w:val="24"/>
    </w:rPr>
  </w:style>
  <w:style w:type="table" w:styleId="TableGrid">
    <w:name w:val="Table Grid"/>
    <w:basedOn w:val="TableNormal"/>
    <w:uiPriority w:val="59"/>
    <w:rsid w:val="00A20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406CA"/>
    <w:rPr>
      <w:color w:val="0000FF"/>
      <w:u w:val="single"/>
    </w:rPr>
  </w:style>
  <w:style w:type="paragraph" w:styleId="BalloonText">
    <w:name w:val="Balloon Text"/>
    <w:basedOn w:val="Normal"/>
    <w:link w:val="BalloonTextChar"/>
    <w:uiPriority w:val="99"/>
    <w:semiHidden/>
    <w:unhideWhenUsed/>
    <w:rsid w:val="00F279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999"/>
    <w:rPr>
      <w:rFonts w:ascii="Segoe UI" w:hAnsi="Segoe UI" w:cs="Segoe UI"/>
      <w:sz w:val="18"/>
      <w:szCs w:val="18"/>
    </w:rPr>
  </w:style>
  <w:style w:type="character" w:customStyle="1" w:styleId="field-content5">
    <w:name w:val="field-content5"/>
    <w:basedOn w:val="DefaultParagraphFont"/>
    <w:rsid w:val="00403A39"/>
  </w:style>
  <w:style w:type="character" w:styleId="CommentReference">
    <w:name w:val="annotation reference"/>
    <w:basedOn w:val="DefaultParagraphFont"/>
    <w:uiPriority w:val="99"/>
    <w:semiHidden/>
    <w:unhideWhenUsed/>
    <w:rsid w:val="00E520AD"/>
    <w:rPr>
      <w:sz w:val="16"/>
      <w:szCs w:val="16"/>
    </w:rPr>
  </w:style>
  <w:style w:type="paragraph" w:styleId="CommentText">
    <w:name w:val="annotation text"/>
    <w:basedOn w:val="Normal"/>
    <w:link w:val="CommentTextChar"/>
    <w:uiPriority w:val="99"/>
    <w:unhideWhenUsed/>
    <w:rsid w:val="00E520AD"/>
    <w:rPr>
      <w:sz w:val="20"/>
      <w:szCs w:val="20"/>
    </w:rPr>
  </w:style>
  <w:style w:type="character" w:customStyle="1" w:styleId="CommentTextChar">
    <w:name w:val="Comment Text Char"/>
    <w:basedOn w:val="DefaultParagraphFont"/>
    <w:link w:val="CommentText"/>
    <w:uiPriority w:val="99"/>
    <w:rsid w:val="00E520AD"/>
    <w:rPr>
      <w:sz w:val="20"/>
      <w:szCs w:val="20"/>
    </w:rPr>
  </w:style>
  <w:style w:type="paragraph" w:styleId="CommentSubject">
    <w:name w:val="annotation subject"/>
    <w:basedOn w:val="CommentText"/>
    <w:next w:val="CommentText"/>
    <w:link w:val="CommentSubjectChar"/>
    <w:uiPriority w:val="99"/>
    <w:semiHidden/>
    <w:unhideWhenUsed/>
    <w:rsid w:val="00E520AD"/>
    <w:rPr>
      <w:b/>
      <w:bCs/>
    </w:rPr>
  </w:style>
  <w:style w:type="character" w:customStyle="1" w:styleId="CommentSubjectChar">
    <w:name w:val="Comment Subject Char"/>
    <w:basedOn w:val="CommentTextChar"/>
    <w:link w:val="CommentSubject"/>
    <w:uiPriority w:val="99"/>
    <w:semiHidden/>
    <w:rsid w:val="00E520AD"/>
    <w:rPr>
      <w:b/>
      <w:bCs/>
      <w:sz w:val="20"/>
      <w:szCs w:val="20"/>
    </w:rPr>
  </w:style>
  <w:style w:type="paragraph" w:styleId="Revision">
    <w:name w:val="Revision"/>
    <w:hidden/>
    <w:uiPriority w:val="99"/>
    <w:semiHidden/>
    <w:rsid w:val="003732A9"/>
    <w:pPr>
      <w:ind w:left="0" w:firstLine="0"/>
    </w:pPr>
  </w:style>
  <w:style w:type="paragraph" w:customStyle="1" w:styleId="Style1">
    <w:name w:val="Style1"/>
    <w:basedOn w:val="Normal"/>
    <w:link w:val="Style1Char"/>
    <w:qFormat/>
    <w:rsid w:val="00441439"/>
    <w:pPr>
      <w:tabs>
        <w:tab w:val="left" w:pos="2160"/>
        <w:tab w:val="left" w:pos="4680"/>
        <w:tab w:val="left" w:pos="8910"/>
        <w:tab w:val="left" w:pos="9360"/>
      </w:tabs>
      <w:ind w:left="0" w:firstLine="0"/>
      <w:jc w:val="center"/>
    </w:pPr>
    <w:rPr>
      <w:rFonts w:eastAsia="Calibri"/>
      <w:szCs w:val="24"/>
    </w:rPr>
  </w:style>
  <w:style w:type="character" w:customStyle="1" w:styleId="Style1Char">
    <w:name w:val="Style1 Char"/>
    <w:link w:val="Style1"/>
    <w:rsid w:val="00441439"/>
    <w:rPr>
      <w:rFonts w:eastAsia="Calibri"/>
      <w:szCs w:val="24"/>
    </w:rPr>
  </w:style>
  <w:style w:type="paragraph" w:styleId="Header">
    <w:name w:val="header"/>
    <w:basedOn w:val="Normal"/>
    <w:link w:val="HeaderChar"/>
    <w:rsid w:val="00531AAB"/>
    <w:pPr>
      <w:widowControl w:val="0"/>
      <w:tabs>
        <w:tab w:val="center" w:pos="4320"/>
        <w:tab w:val="right" w:pos="8640"/>
      </w:tabs>
      <w:autoSpaceDE w:val="0"/>
      <w:autoSpaceDN w:val="0"/>
      <w:adjustRightInd w:val="0"/>
      <w:ind w:left="0" w:firstLine="0"/>
    </w:pPr>
    <w:rPr>
      <w:rFonts w:eastAsia="Times New Roman"/>
    </w:rPr>
  </w:style>
  <w:style w:type="character" w:customStyle="1" w:styleId="HeaderChar">
    <w:name w:val="Header Char"/>
    <w:basedOn w:val="DefaultParagraphFont"/>
    <w:link w:val="Header"/>
    <w:rsid w:val="00531AAB"/>
    <w:rPr>
      <w:rFonts w:eastAsia="Times New Roman"/>
    </w:rPr>
  </w:style>
  <w:style w:type="paragraph" w:customStyle="1" w:styleId="Default">
    <w:name w:val="Default"/>
    <w:rsid w:val="00531AAB"/>
    <w:pPr>
      <w:autoSpaceDE w:val="0"/>
      <w:autoSpaceDN w:val="0"/>
      <w:adjustRightInd w:val="0"/>
      <w:ind w:left="0" w:firstLine="0"/>
    </w:pPr>
    <w:rPr>
      <w:rFonts w:eastAsia="Times New Roman"/>
      <w:color w:val="000000"/>
      <w:sz w:val="24"/>
      <w:szCs w:val="24"/>
    </w:rPr>
  </w:style>
  <w:style w:type="paragraph" w:styleId="Footer">
    <w:name w:val="footer"/>
    <w:basedOn w:val="Normal"/>
    <w:link w:val="FooterChar"/>
    <w:uiPriority w:val="99"/>
    <w:unhideWhenUsed/>
    <w:rsid w:val="00531AAB"/>
    <w:pPr>
      <w:tabs>
        <w:tab w:val="center" w:pos="4680"/>
        <w:tab w:val="right" w:pos="9360"/>
      </w:tabs>
    </w:pPr>
  </w:style>
  <w:style w:type="character" w:customStyle="1" w:styleId="FooterChar">
    <w:name w:val="Footer Char"/>
    <w:basedOn w:val="DefaultParagraphFont"/>
    <w:link w:val="Footer"/>
    <w:uiPriority w:val="99"/>
    <w:rsid w:val="00531AAB"/>
  </w:style>
  <w:style w:type="character" w:customStyle="1" w:styleId="outputtext">
    <w:name w:val="outputtext"/>
    <w:basedOn w:val="DefaultParagraphFont"/>
    <w:rsid w:val="00ED0855"/>
  </w:style>
  <w:style w:type="paragraph" w:styleId="z-TopofForm">
    <w:name w:val="HTML Top of Form"/>
    <w:basedOn w:val="Normal"/>
    <w:next w:val="Normal"/>
    <w:link w:val="z-TopofFormChar"/>
    <w:hidden/>
    <w:uiPriority w:val="99"/>
    <w:semiHidden/>
    <w:unhideWhenUsed/>
    <w:rsid w:val="006B1759"/>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rsid w:val="006B1759"/>
    <w:rPr>
      <w:vanish/>
      <w:sz w:val="16"/>
      <w:szCs w:val="16"/>
    </w:rPr>
  </w:style>
  <w:style w:type="paragraph" w:styleId="z-BottomofForm">
    <w:name w:val="HTML Bottom of Form"/>
    <w:basedOn w:val="Normal"/>
    <w:next w:val="Normal"/>
    <w:link w:val="z-BottomofFormChar"/>
    <w:hidden/>
    <w:uiPriority w:val="99"/>
    <w:semiHidden/>
    <w:unhideWhenUsed/>
    <w:rsid w:val="006B1759"/>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6B1759"/>
    <w:rPr>
      <w:vanish/>
      <w:sz w:val="16"/>
      <w:szCs w:val="16"/>
    </w:rPr>
  </w:style>
  <w:style w:type="paragraph" w:styleId="BodyText">
    <w:name w:val="Body Text"/>
    <w:link w:val="BodyTextChar"/>
    <w:rsid w:val="00E61FD4"/>
    <w:pPr>
      <w:spacing w:after="220"/>
      <w:ind w:left="0" w:firstLine="0"/>
    </w:pPr>
  </w:style>
  <w:style w:type="character" w:customStyle="1" w:styleId="BodyTextChar">
    <w:name w:val="Body Text Char"/>
    <w:basedOn w:val="DefaultParagraphFont"/>
    <w:link w:val="BodyText"/>
    <w:rsid w:val="00E61FD4"/>
  </w:style>
  <w:style w:type="paragraph" w:customStyle="1" w:styleId="Applicability">
    <w:name w:val="Applicability"/>
    <w:basedOn w:val="BodyText"/>
    <w:qFormat/>
    <w:rsid w:val="00E61FD4"/>
    <w:pPr>
      <w:spacing w:before="440"/>
      <w:ind w:left="2160" w:hanging="2160"/>
    </w:pPr>
  </w:style>
  <w:style w:type="paragraph" w:customStyle="1" w:styleId="attachmenttitle">
    <w:name w:val="attachment title"/>
    <w:next w:val="BodyText"/>
    <w:qFormat/>
    <w:rsid w:val="002A6AC6"/>
    <w:pPr>
      <w:keepNext/>
      <w:keepLines/>
      <w:pageBreakBefore/>
      <w:widowControl w:val="0"/>
      <w:spacing w:after="220"/>
      <w:ind w:left="0" w:firstLine="0"/>
      <w:jc w:val="center"/>
      <w:outlineLvl w:val="0"/>
    </w:pPr>
    <w:rPr>
      <w:rFonts w:eastAsia="Times New Roman"/>
    </w:rPr>
  </w:style>
  <w:style w:type="paragraph" w:customStyle="1" w:styleId="BodyText-table">
    <w:name w:val="Body Text - table"/>
    <w:qFormat/>
    <w:rsid w:val="00E61FD4"/>
    <w:pPr>
      <w:ind w:left="0" w:firstLine="0"/>
    </w:pPr>
    <w:rPr>
      <w:rFonts w:cstheme="minorBidi"/>
    </w:rPr>
  </w:style>
  <w:style w:type="paragraph" w:styleId="BodyText2">
    <w:name w:val="Body Text 2"/>
    <w:link w:val="BodyText2Char"/>
    <w:rsid w:val="00E61FD4"/>
    <w:pPr>
      <w:spacing w:after="220"/>
      <w:ind w:left="720" w:hanging="720"/>
    </w:pPr>
    <w:rPr>
      <w:rFonts w:eastAsiaTheme="majorEastAsia" w:cstheme="majorBidi"/>
    </w:rPr>
  </w:style>
  <w:style w:type="character" w:customStyle="1" w:styleId="BodyText2Char">
    <w:name w:val="Body Text 2 Char"/>
    <w:basedOn w:val="DefaultParagraphFont"/>
    <w:link w:val="BodyText2"/>
    <w:rsid w:val="00E61FD4"/>
    <w:rPr>
      <w:rFonts w:eastAsiaTheme="majorEastAsia" w:cstheme="majorBidi"/>
    </w:rPr>
  </w:style>
  <w:style w:type="paragraph" w:styleId="BodyText3">
    <w:name w:val="Body Text 3"/>
    <w:basedOn w:val="BodyText"/>
    <w:link w:val="BodyText3Char"/>
    <w:rsid w:val="00E61FD4"/>
    <w:pPr>
      <w:ind w:left="720"/>
    </w:pPr>
    <w:rPr>
      <w:rFonts w:eastAsiaTheme="majorEastAsia" w:cstheme="majorBidi"/>
    </w:rPr>
  </w:style>
  <w:style w:type="character" w:customStyle="1" w:styleId="BodyText3Char">
    <w:name w:val="Body Text 3 Char"/>
    <w:basedOn w:val="DefaultParagraphFont"/>
    <w:link w:val="BodyText3"/>
    <w:rsid w:val="00E61FD4"/>
    <w:rPr>
      <w:rFonts w:eastAsiaTheme="majorEastAsia" w:cstheme="majorBidi"/>
    </w:rPr>
  </w:style>
  <w:style w:type="character" w:customStyle="1" w:styleId="Commitment">
    <w:name w:val="Commitment"/>
    <w:basedOn w:val="BodyTextChar"/>
    <w:uiPriority w:val="1"/>
    <w:qFormat/>
    <w:rsid w:val="00E61FD4"/>
    <w:rPr>
      <w:rFonts w:ascii="Arial" w:hAnsi="Arial" w:cs="Arial"/>
      <w:i/>
      <w:iCs/>
    </w:rPr>
  </w:style>
  <w:style w:type="paragraph" w:customStyle="1" w:styleId="CornerstoneBases">
    <w:name w:val="Cornerstone / Bases"/>
    <w:basedOn w:val="BodyText"/>
    <w:qFormat/>
    <w:rsid w:val="00E61FD4"/>
    <w:pPr>
      <w:ind w:left="2160" w:hanging="2160"/>
    </w:pPr>
  </w:style>
  <w:style w:type="paragraph" w:customStyle="1" w:styleId="EffectiveDate">
    <w:name w:val="Effective Date"/>
    <w:next w:val="BodyText"/>
    <w:qFormat/>
    <w:rsid w:val="00E61FD4"/>
    <w:pPr>
      <w:spacing w:before="220" w:after="440"/>
      <w:ind w:left="0" w:firstLine="0"/>
      <w:jc w:val="center"/>
    </w:pPr>
    <w:rPr>
      <w:rFonts w:eastAsia="Times New Roman"/>
    </w:rPr>
  </w:style>
  <w:style w:type="paragraph" w:customStyle="1" w:styleId="END">
    <w:name w:val="END"/>
    <w:next w:val="BodyText"/>
    <w:qFormat/>
    <w:rsid w:val="00E61FD4"/>
    <w:pPr>
      <w:autoSpaceDE w:val="0"/>
      <w:autoSpaceDN w:val="0"/>
      <w:adjustRightInd w:val="0"/>
      <w:spacing w:before="440" w:after="440"/>
      <w:ind w:left="0" w:firstLine="0"/>
      <w:jc w:val="center"/>
    </w:pPr>
    <w:rPr>
      <w:rFonts w:eastAsia="Times New Roman"/>
    </w:rPr>
  </w:style>
  <w:style w:type="character" w:customStyle="1" w:styleId="Heading1Char">
    <w:name w:val="Heading 1 Char"/>
    <w:basedOn w:val="DefaultParagraphFont"/>
    <w:link w:val="Heading1"/>
    <w:rsid w:val="00E61FD4"/>
    <w:rPr>
      <w:rFonts w:eastAsiaTheme="majorEastAsia" w:cstheme="majorBidi"/>
      <w:caps/>
    </w:rPr>
  </w:style>
  <w:style w:type="character" w:customStyle="1" w:styleId="Heading2Char">
    <w:name w:val="Heading 2 Char"/>
    <w:basedOn w:val="DefaultParagraphFont"/>
    <w:link w:val="Heading2"/>
    <w:rsid w:val="00E61FD4"/>
    <w:rPr>
      <w:rFonts w:eastAsiaTheme="majorEastAsia" w:cstheme="majorBidi"/>
    </w:rPr>
  </w:style>
  <w:style w:type="character" w:customStyle="1" w:styleId="Heading3Char">
    <w:name w:val="Heading 3 Char"/>
    <w:basedOn w:val="DefaultParagraphFont"/>
    <w:link w:val="Heading3"/>
    <w:rsid w:val="00E61FD4"/>
    <w:rPr>
      <w:rFonts w:eastAsiaTheme="majorEastAsia" w:cstheme="majorBidi"/>
    </w:rPr>
  </w:style>
  <w:style w:type="character" w:customStyle="1" w:styleId="Heading4Char">
    <w:name w:val="Heading 4 Char"/>
    <w:basedOn w:val="DefaultParagraphFont"/>
    <w:link w:val="Heading4"/>
    <w:uiPriority w:val="9"/>
    <w:semiHidden/>
    <w:rsid w:val="00E61FD4"/>
    <w:rPr>
      <w:rFonts w:asciiTheme="majorHAnsi" w:eastAsiaTheme="majorEastAsia" w:hAnsiTheme="majorHAnsi" w:cstheme="majorBidi"/>
      <w:iCs/>
    </w:rPr>
  </w:style>
  <w:style w:type="table" w:customStyle="1" w:styleId="IM">
    <w:name w:val="IM"/>
    <w:basedOn w:val="TableNormal"/>
    <w:uiPriority w:val="99"/>
    <w:rsid w:val="00E61FD4"/>
    <w:pPr>
      <w:ind w:left="0" w:firstLine="0"/>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E61FD4"/>
    <w:pPr>
      <w:widowControl w:val="0"/>
      <w:pBdr>
        <w:top w:val="single" w:sz="8" w:space="3" w:color="auto"/>
        <w:bottom w:val="single" w:sz="8" w:space="3" w:color="auto"/>
      </w:pBdr>
      <w:spacing w:after="220"/>
      <w:ind w:left="0" w:firstLine="0"/>
      <w:jc w:val="center"/>
    </w:pPr>
    <w:rPr>
      <w:iCs/>
      <w:caps/>
    </w:rPr>
  </w:style>
  <w:style w:type="paragraph" w:styleId="Title">
    <w:name w:val="Title"/>
    <w:next w:val="BodyText"/>
    <w:link w:val="TitleChar"/>
    <w:qFormat/>
    <w:rsid w:val="00E61FD4"/>
    <w:pPr>
      <w:spacing w:before="220" w:after="220"/>
      <w:ind w:left="0" w:firstLine="0"/>
      <w:jc w:val="center"/>
    </w:pPr>
    <w:rPr>
      <w:rFonts w:eastAsia="Times New Roman"/>
    </w:rPr>
  </w:style>
  <w:style w:type="character" w:customStyle="1" w:styleId="TitleChar">
    <w:name w:val="Title Char"/>
    <w:basedOn w:val="DefaultParagraphFont"/>
    <w:link w:val="Title"/>
    <w:rsid w:val="00E61FD4"/>
    <w:rPr>
      <w:rFonts w:eastAsia="Times New Roman"/>
    </w:rPr>
  </w:style>
  <w:style w:type="paragraph" w:customStyle="1" w:styleId="NRCINSPECTIONMANUAL">
    <w:name w:val="NRC INSPECTION MANUAL"/>
    <w:next w:val="BodyText"/>
    <w:link w:val="NRCINSPECTIONMANUALChar"/>
    <w:qFormat/>
    <w:rsid w:val="00E61FD4"/>
    <w:pPr>
      <w:tabs>
        <w:tab w:val="center" w:pos="4680"/>
        <w:tab w:val="right" w:pos="9360"/>
      </w:tabs>
      <w:spacing w:after="220"/>
      <w:ind w:left="0" w:firstLine="0"/>
    </w:pPr>
    <w:rPr>
      <w:sz w:val="20"/>
    </w:rPr>
  </w:style>
  <w:style w:type="character" w:customStyle="1" w:styleId="NRCINSPECTIONMANUALChar">
    <w:name w:val="NRC INSPECTION MANUAL Char"/>
    <w:basedOn w:val="DefaultParagraphFont"/>
    <w:link w:val="NRCINSPECTIONMANUAL"/>
    <w:rsid w:val="00E61FD4"/>
    <w:rPr>
      <w:sz w:val="20"/>
    </w:rPr>
  </w:style>
  <w:style w:type="paragraph" w:customStyle="1" w:styleId="Requirement">
    <w:name w:val="Requirement"/>
    <w:basedOn w:val="BodyText3"/>
    <w:qFormat/>
    <w:rsid w:val="00E61FD4"/>
    <w:pPr>
      <w:keepNext/>
    </w:pPr>
    <w:rPr>
      <w:b/>
      <w:bCs/>
    </w:rPr>
  </w:style>
  <w:style w:type="paragraph" w:customStyle="1" w:styleId="SpecificGuidance">
    <w:name w:val="Specific Guidance"/>
    <w:basedOn w:val="BodyText3"/>
    <w:qFormat/>
    <w:rsid w:val="00E61FD4"/>
    <w:pPr>
      <w:keepNext/>
    </w:pPr>
    <w:rPr>
      <w:u w:val="single"/>
    </w:rPr>
  </w:style>
  <w:style w:type="paragraph" w:styleId="ListBullet3">
    <w:name w:val="List Bullet 3"/>
    <w:uiPriority w:val="99"/>
    <w:unhideWhenUsed/>
    <w:rsid w:val="00C0015E"/>
    <w:pPr>
      <w:numPr>
        <w:numId w:val="25"/>
      </w:numPr>
      <w:spacing w:after="220"/>
    </w:pPr>
  </w:style>
  <w:style w:type="paragraph" w:styleId="ListBullet2">
    <w:name w:val="List Bullet 2"/>
    <w:basedOn w:val="Normal"/>
    <w:uiPriority w:val="99"/>
    <w:unhideWhenUsed/>
    <w:rsid w:val="00C0015E"/>
    <w:pPr>
      <w:numPr>
        <w:numId w:val="26"/>
      </w:numPr>
      <w:contextualSpacing/>
    </w:pPr>
  </w:style>
  <w:style w:type="paragraph" w:customStyle="1" w:styleId="BodyText4">
    <w:name w:val="Body Text 4"/>
    <w:basedOn w:val="BodyText3"/>
    <w:qFormat/>
    <w:rsid w:val="00670E02"/>
    <w:pPr>
      <w:ind w:left="1080"/>
    </w:pPr>
  </w:style>
  <w:style w:type="paragraph" w:styleId="ListBullet4">
    <w:name w:val="List Bullet 4"/>
    <w:basedOn w:val="Normal"/>
    <w:uiPriority w:val="99"/>
    <w:unhideWhenUsed/>
    <w:rsid w:val="00101F57"/>
    <w:pPr>
      <w:numPr>
        <w:numId w:val="29"/>
      </w:numPr>
      <w:spacing w:after="220"/>
    </w:pPr>
  </w:style>
  <w:style w:type="character" w:styleId="UnresolvedMention">
    <w:name w:val="Unresolved Mention"/>
    <w:basedOn w:val="DefaultParagraphFont"/>
    <w:uiPriority w:val="99"/>
    <w:semiHidden/>
    <w:unhideWhenUsed/>
    <w:rsid w:val="00A87FFC"/>
    <w:rPr>
      <w:color w:val="605E5C"/>
      <w:shd w:val="clear" w:color="auto" w:fill="E1DFDD"/>
    </w:rPr>
  </w:style>
  <w:style w:type="character" w:styleId="FollowedHyperlink">
    <w:name w:val="FollowedHyperlink"/>
    <w:basedOn w:val="DefaultParagraphFont"/>
    <w:uiPriority w:val="99"/>
    <w:semiHidden/>
    <w:unhideWhenUsed/>
    <w:rsid w:val="00331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5166">
      <w:bodyDiv w:val="1"/>
      <w:marLeft w:val="0"/>
      <w:marRight w:val="0"/>
      <w:marTop w:val="0"/>
      <w:marBottom w:val="0"/>
      <w:divBdr>
        <w:top w:val="none" w:sz="0" w:space="0" w:color="auto"/>
        <w:left w:val="none" w:sz="0" w:space="0" w:color="auto"/>
        <w:bottom w:val="none" w:sz="0" w:space="0" w:color="auto"/>
        <w:right w:val="none" w:sz="0" w:space="0" w:color="auto"/>
      </w:divBdr>
    </w:div>
    <w:div w:id="13506998">
      <w:bodyDiv w:val="1"/>
      <w:marLeft w:val="0"/>
      <w:marRight w:val="0"/>
      <w:marTop w:val="0"/>
      <w:marBottom w:val="0"/>
      <w:divBdr>
        <w:top w:val="none" w:sz="0" w:space="0" w:color="auto"/>
        <w:left w:val="none" w:sz="0" w:space="0" w:color="auto"/>
        <w:bottom w:val="none" w:sz="0" w:space="0" w:color="auto"/>
        <w:right w:val="none" w:sz="0" w:space="0" w:color="auto"/>
      </w:divBdr>
    </w:div>
    <w:div w:id="447706293">
      <w:bodyDiv w:val="1"/>
      <w:marLeft w:val="0"/>
      <w:marRight w:val="0"/>
      <w:marTop w:val="0"/>
      <w:marBottom w:val="0"/>
      <w:divBdr>
        <w:top w:val="none" w:sz="0" w:space="0" w:color="auto"/>
        <w:left w:val="none" w:sz="0" w:space="0" w:color="auto"/>
        <w:bottom w:val="none" w:sz="0" w:space="0" w:color="auto"/>
        <w:right w:val="none" w:sz="0" w:space="0" w:color="auto"/>
      </w:divBdr>
    </w:div>
    <w:div w:id="520096783">
      <w:bodyDiv w:val="1"/>
      <w:marLeft w:val="0"/>
      <w:marRight w:val="0"/>
      <w:marTop w:val="0"/>
      <w:marBottom w:val="0"/>
      <w:divBdr>
        <w:top w:val="none" w:sz="0" w:space="0" w:color="auto"/>
        <w:left w:val="none" w:sz="0" w:space="0" w:color="auto"/>
        <w:bottom w:val="none" w:sz="0" w:space="0" w:color="auto"/>
        <w:right w:val="none" w:sz="0" w:space="0" w:color="auto"/>
      </w:divBdr>
    </w:div>
    <w:div w:id="982930909">
      <w:bodyDiv w:val="1"/>
      <w:marLeft w:val="0"/>
      <w:marRight w:val="0"/>
      <w:marTop w:val="0"/>
      <w:marBottom w:val="0"/>
      <w:divBdr>
        <w:top w:val="none" w:sz="0" w:space="0" w:color="auto"/>
        <w:left w:val="none" w:sz="0" w:space="0" w:color="auto"/>
        <w:bottom w:val="none" w:sz="0" w:space="0" w:color="auto"/>
        <w:right w:val="none" w:sz="0" w:space="0" w:color="auto"/>
      </w:divBdr>
      <w:divsChild>
        <w:div w:id="1470246213">
          <w:marLeft w:val="0"/>
          <w:marRight w:val="0"/>
          <w:marTop w:val="0"/>
          <w:marBottom w:val="0"/>
          <w:divBdr>
            <w:top w:val="none" w:sz="0" w:space="0" w:color="auto"/>
            <w:left w:val="none" w:sz="0" w:space="0" w:color="auto"/>
            <w:bottom w:val="none" w:sz="0" w:space="0" w:color="auto"/>
            <w:right w:val="none" w:sz="0" w:space="0" w:color="auto"/>
          </w:divBdr>
          <w:divsChild>
            <w:div w:id="1183785205">
              <w:marLeft w:val="0"/>
              <w:marRight w:val="0"/>
              <w:marTop w:val="0"/>
              <w:marBottom w:val="0"/>
              <w:divBdr>
                <w:top w:val="none" w:sz="0" w:space="0" w:color="auto"/>
                <w:left w:val="none" w:sz="0" w:space="0" w:color="auto"/>
                <w:bottom w:val="none" w:sz="0" w:space="0" w:color="auto"/>
                <w:right w:val="none" w:sz="0" w:space="0" w:color="auto"/>
              </w:divBdr>
              <w:divsChild>
                <w:div w:id="1654871511">
                  <w:marLeft w:val="0"/>
                  <w:marRight w:val="0"/>
                  <w:marTop w:val="0"/>
                  <w:marBottom w:val="0"/>
                  <w:divBdr>
                    <w:top w:val="none" w:sz="0" w:space="0" w:color="auto"/>
                    <w:left w:val="none" w:sz="0" w:space="0" w:color="auto"/>
                    <w:bottom w:val="none" w:sz="0" w:space="0" w:color="auto"/>
                    <w:right w:val="none" w:sz="0" w:space="0" w:color="auto"/>
                  </w:divBdr>
                  <w:divsChild>
                    <w:div w:id="1972439757">
                      <w:marLeft w:val="0"/>
                      <w:marRight w:val="0"/>
                      <w:marTop w:val="0"/>
                      <w:marBottom w:val="0"/>
                      <w:divBdr>
                        <w:top w:val="none" w:sz="0" w:space="0" w:color="auto"/>
                        <w:left w:val="none" w:sz="0" w:space="0" w:color="auto"/>
                        <w:bottom w:val="none" w:sz="0" w:space="0" w:color="auto"/>
                        <w:right w:val="none" w:sz="0" w:space="0" w:color="auto"/>
                      </w:divBdr>
                      <w:divsChild>
                        <w:div w:id="10181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345311">
      <w:bodyDiv w:val="1"/>
      <w:marLeft w:val="0"/>
      <w:marRight w:val="0"/>
      <w:marTop w:val="0"/>
      <w:marBottom w:val="0"/>
      <w:divBdr>
        <w:top w:val="none" w:sz="0" w:space="0" w:color="auto"/>
        <w:left w:val="none" w:sz="0" w:space="0" w:color="auto"/>
        <w:bottom w:val="none" w:sz="0" w:space="0" w:color="auto"/>
        <w:right w:val="none" w:sz="0" w:space="0" w:color="auto"/>
      </w:divBdr>
    </w:div>
    <w:div w:id="1473401502">
      <w:bodyDiv w:val="1"/>
      <w:marLeft w:val="0"/>
      <w:marRight w:val="0"/>
      <w:marTop w:val="0"/>
      <w:marBottom w:val="0"/>
      <w:divBdr>
        <w:top w:val="none" w:sz="0" w:space="0" w:color="auto"/>
        <w:left w:val="none" w:sz="0" w:space="0" w:color="auto"/>
        <w:bottom w:val="none" w:sz="0" w:space="0" w:color="auto"/>
        <w:right w:val="none" w:sz="0" w:space="0" w:color="auto"/>
      </w:divBdr>
    </w:div>
    <w:div w:id="1623463491">
      <w:bodyDiv w:val="1"/>
      <w:marLeft w:val="0"/>
      <w:marRight w:val="0"/>
      <w:marTop w:val="0"/>
      <w:marBottom w:val="0"/>
      <w:divBdr>
        <w:top w:val="none" w:sz="0" w:space="0" w:color="auto"/>
        <w:left w:val="none" w:sz="0" w:space="0" w:color="auto"/>
        <w:bottom w:val="none" w:sz="0" w:space="0" w:color="auto"/>
        <w:right w:val="none" w:sz="0" w:space="0" w:color="auto"/>
      </w:divBdr>
    </w:div>
    <w:div w:id="1917282203">
      <w:bodyDiv w:val="1"/>
      <w:marLeft w:val="0"/>
      <w:marRight w:val="0"/>
      <w:marTop w:val="0"/>
      <w:marBottom w:val="0"/>
      <w:divBdr>
        <w:top w:val="none" w:sz="0" w:space="0" w:color="auto"/>
        <w:left w:val="none" w:sz="0" w:space="0" w:color="auto"/>
        <w:bottom w:val="none" w:sz="0" w:space="0" w:color="auto"/>
        <w:right w:val="none" w:sz="0" w:space="0" w:color="auto"/>
      </w:divBdr>
    </w:div>
    <w:div w:id="1948926725">
      <w:bodyDiv w:val="1"/>
      <w:marLeft w:val="0"/>
      <w:marRight w:val="0"/>
      <w:marTop w:val="0"/>
      <w:marBottom w:val="0"/>
      <w:divBdr>
        <w:top w:val="none" w:sz="0" w:space="0" w:color="auto"/>
        <w:left w:val="none" w:sz="0" w:space="0" w:color="auto"/>
        <w:bottom w:val="none" w:sz="0" w:space="0" w:color="auto"/>
        <w:right w:val="none" w:sz="0" w:space="0" w:color="auto"/>
      </w:divBdr>
    </w:div>
    <w:div w:id="1959027352">
      <w:bodyDiv w:val="1"/>
      <w:marLeft w:val="0"/>
      <w:marRight w:val="0"/>
      <w:marTop w:val="0"/>
      <w:marBottom w:val="0"/>
      <w:divBdr>
        <w:top w:val="none" w:sz="0" w:space="0" w:color="auto"/>
        <w:left w:val="none" w:sz="0" w:space="0" w:color="auto"/>
        <w:bottom w:val="none" w:sz="0" w:space="0" w:color="auto"/>
        <w:right w:val="none" w:sz="0" w:space="0" w:color="auto"/>
      </w:divBdr>
    </w:div>
    <w:div w:id="1959140879">
      <w:bodyDiv w:val="1"/>
      <w:marLeft w:val="0"/>
      <w:marRight w:val="0"/>
      <w:marTop w:val="0"/>
      <w:marBottom w:val="0"/>
      <w:divBdr>
        <w:top w:val="none" w:sz="0" w:space="0" w:color="auto"/>
        <w:left w:val="none" w:sz="0" w:space="0" w:color="auto"/>
        <w:bottom w:val="none" w:sz="0" w:space="0" w:color="auto"/>
        <w:right w:val="none" w:sz="0" w:space="0" w:color="auto"/>
      </w:divBdr>
    </w:div>
    <w:div w:id="205777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damsxt.nrc.gov/AdamsXT/content/downloadContent.faces?objectStoreName=MainLibrary&amp;vsId=%7b6B62DFDE-36CC-43F9-99AF-E0709F40BA43%7d&amp;ForceBrowserDownloadMgrPrompt=false" TargetMode="External"/><Relationship Id="rId13" Type="http://schemas.openxmlformats.org/officeDocument/2006/relationships/hyperlink" Target="https://adamsxt.nrc.gov/AdamsXT/content/downloadContent.faces?objectStoreName=MainLibrary&amp;vsId=%7bA0309AFF-7A4F-48D9-BB87-6553A27B0467%7d&amp;ForceBrowserDownloadMgrPrompt=false" TargetMode="External"/><Relationship Id="rId18" Type="http://schemas.openxmlformats.org/officeDocument/2006/relationships/footer" Target="footer2.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adamsxt.nrc.gov/WorkplaceXT/getContent?id=release&amp;vsId=%7BE12436EA-6C04-4E52-A253-1B8716FC0FAE%7D&amp;objectStoreName=Main.__.Library&amp;objectType=document" TargetMode="External"/><Relationship Id="rId17" Type="http://schemas.openxmlformats.org/officeDocument/2006/relationships/image" Target="media/image2.gi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amsxt.nrc.gov/AdamsXT/content/downloadContent.faces?objectStoreName=MainLibrary&amp;vsId=%7b98A6A601-EDA0-4C08-A80B-7CC1BE8EAB01%7d&amp;ForceBrowserDownloadMgrPrompt=fals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customXml" Target="../customXml/item4.xml"/><Relationship Id="rId10" Type="http://schemas.openxmlformats.org/officeDocument/2006/relationships/hyperlink" Target="https://adamsxt.nrc.gov/AdamsXT/content/downloadContent.faces?objectStoreName=MainLibrary&amp;vsId=%7b418809DE-D797-48EA-A009-865BA3009473%7d&amp;ForceBrowserDownloadMgrPrompt=fals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damsxt.nrc.gov/navigator/AdamsXT/content/downloadContent.faces?objectStoreName=MainLibrary&amp;vsId=%7bA48A354C-D922-C431-8795-910F9EB00000%7d&amp;ForceBrowserDownloadMgrPrompt=false" TargetMode="External"/><Relationship Id="rId14" Type="http://schemas.openxmlformats.org/officeDocument/2006/relationships/hyperlink" Target="https://adamsxt.nrc.gov/AdamsXT/content/downloadContent.faces?objectStoreName=MainLibrary&amp;vsId=%7bE2528306-C266-4E60-9C2F-FB61765CB0A6%7d&amp;ForceBrowserDownloadMgrPrompt=false" TargetMode="External"/><Relationship Id="rId22" Type="http://schemas.openxmlformats.org/officeDocument/2006/relationships/footer" Target="footer4.xml"/><Relationship Id="rId27"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16D8A8E-3D6B-4D31-8E4A-17E58F26C75D}">
  <ds:schemaRefs>
    <ds:schemaRef ds:uri="http://schemas.openxmlformats.org/officeDocument/2006/bibliography"/>
  </ds:schemaRefs>
</ds:datastoreItem>
</file>

<file path=customXml/itemProps2.xml><?xml version="1.0" encoding="utf-8"?>
<ds:datastoreItem xmlns:ds="http://schemas.openxmlformats.org/officeDocument/2006/customXml" ds:itemID="{BBE87D11-F9C0-40C5-9126-3FA0C1E8BC24}"/>
</file>

<file path=customXml/itemProps3.xml><?xml version="1.0" encoding="utf-8"?>
<ds:datastoreItem xmlns:ds="http://schemas.openxmlformats.org/officeDocument/2006/customXml" ds:itemID="{2E2C1D3D-7B40-496B-89D6-0EE488BE9780}"/>
</file>

<file path=customXml/itemProps4.xml><?xml version="1.0" encoding="utf-8"?>
<ds:datastoreItem xmlns:ds="http://schemas.openxmlformats.org/officeDocument/2006/customXml" ds:itemID="{66842B18-2112-4D60-8BEF-9CB2D845EC99}"/>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4</TotalTime>
  <Pages>12</Pages>
  <Words>2977</Words>
  <Characters>16975</Characters>
  <Application>Microsoft Office Word</Application>
  <DocSecurity>2</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19913</CharactersWithSpaces>
  <SharedDoc>false</SharedDoc>
  <HLinks>
    <vt:vector size="42" baseType="variant">
      <vt:variant>
        <vt:i4>5570578</vt:i4>
      </vt:variant>
      <vt:variant>
        <vt:i4>21</vt:i4>
      </vt:variant>
      <vt:variant>
        <vt:i4>0</vt:i4>
      </vt:variant>
      <vt:variant>
        <vt:i4>5</vt:i4>
      </vt:variant>
      <vt:variant>
        <vt:lpwstr>https://adamsxt.nrc.gov/AdamsXT/content/downloadContent.faces?objectStoreName=MainLibrary&amp;vsId=%7bE2528306-C266-4E60-9C2F-FB61765CB0A6%7d&amp;ForceBrowserDownloadMgrPrompt=false</vt:lpwstr>
      </vt:variant>
      <vt:variant>
        <vt:lpwstr/>
      </vt:variant>
      <vt:variant>
        <vt:i4>5308484</vt:i4>
      </vt:variant>
      <vt:variant>
        <vt:i4>18</vt:i4>
      </vt:variant>
      <vt:variant>
        <vt:i4>0</vt:i4>
      </vt:variant>
      <vt:variant>
        <vt:i4>5</vt:i4>
      </vt:variant>
      <vt:variant>
        <vt:lpwstr>https://adamsxt.nrc.gov/AdamsXT/content/downloadContent.faces?objectStoreName=MainLibrary&amp;vsId=%7bA0309AFF-7A4F-48D9-BB87-6553A27B0467%7d&amp;ForceBrowserDownloadMgrPrompt=false</vt:lpwstr>
      </vt:variant>
      <vt:variant>
        <vt:lpwstr/>
      </vt:variant>
      <vt:variant>
        <vt:i4>7471148</vt:i4>
      </vt:variant>
      <vt:variant>
        <vt:i4>15</vt:i4>
      </vt:variant>
      <vt:variant>
        <vt:i4>0</vt:i4>
      </vt:variant>
      <vt:variant>
        <vt:i4>5</vt:i4>
      </vt:variant>
      <vt:variant>
        <vt:lpwstr>https://adamsxt.nrc.gov/WorkplaceXT/getContent?id=release&amp;vsId=%7BE12436EA-6C04-4E52-A253-1B8716FC0FAE%7D&amp;objectStoreName=Main.__.Library&amp;objectType=document</vt:lpwstr>
      </vt:variant>
      <vt:variant>
        <vt:lpwstr/>
      </vt:variant>
      <vt:variant>
        <vt:i4>6094916</vt:i4>
      </vt:variant>
      <vt:variant>
        <vt:i4>12</vt:i4>
      </vt:variant>
      <vt:variant>
        <vt:i4>0</vt:i4>
      </vt:variant>
      <vt:variant>
        <vt:i4>5</vt:i4>
      </vt:variant>
      <vt:variant>
        <vt:lpwstr>https://adamsxt.nrc.gov/AdamsXT/content/downloadContent.faces?objectStoreName=MainLibrary&amp;vsId=%7b98A6A601-EDA0-4C08-A80B-7CC1BE8EAB01%7d&amp;ForceBrowserDownloadMgrPrompt=false</vt:lpwstr>
      </vt:variant>
      <vt:variant>
        <vt:lpwstr/>
      </vt:variant>
      <vt:variant>
        <vt:i4>720970</vt:i4>
      </vt:variant>
      <vt:variant>
        <vt:i4>9</vt:i4>
      </vt:variant>
      <vt:variant>
        <vt:i4>0</vt:i4>
      </vt:variant>
      <vt:variant>
        <vt:i4>5</vt:i4>
      </vt:variant>
      <vt:variant>
        <vt:lpwstr>https://adamsxt.nrc.gov/AdamsXT/content/downloadContent.faces?objectStoreName=MainLibrary&amp;vsId=%7b418809DE-D797-48EA-A009-865BA3009473%7d&amp;ForceBrowserDownloadMgrPrompt=false</vt:lpwstr>
      </vt:variant>
      <vt:variant>
        <vt:lpwstr/>
      </vt:variant>
      <vt:variant>
        <vt:i4>917577</vt:i4>
      </vt:variant>
      <vt:variant>
        <vt:i4>3</vt:i4>
      </vt:variant>
      <vt:variant>
        <vt:i4>0</vt:i4>
      </vt:variant>
      <vt:variant>
        <vt:i4>5</vt:i4>
      </vt:variant>
      <vt:variant>
        <vt:lpwstr>https://adamsxt.nrc.gov/AdamsXT/content/downloadContent.faces?objectStoreName=MainLibrary&amp;vsId=%7b6B62DFDE-36CC-43F9-99AF-E0709F40BA43%7d&amp;ForceBrowserDownloadMgrPrompt=false</vt:lpwstr>
      </vt:variant>
      <vt:variant>
        <vt:lpwstr/>
      </vt:variant>
      <vt:variant>
        <vt:i4>1835091</vt:i4>
      </vt:variant>
      <vt:variant>
        <vt:i4>0</vt:i4>
      </vt:variant>
      <vt:variant>
        <vt:i4>0</vt:i4>
      </vt:variant>
      <vt:variant>
        <vt:i4>5</vt:i4>
      </vt:variant>
      <vt:variant>
        <vt:lpwstr>https://adamsxt.nrc.gov/navigator/AdamsXT/packagecontent/packageContent.faces?id=%7bEF69913B-DAE7-C6E1-865D-93F4CCC00000%7d&amp;objectStoreName=MainLibrary&amp;wId=1734979535150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6</cp:revision>
  <dcterms:created xsi:type="dcterms:W3CDTF">2025-02-11T20:23:00Z</dcterms:created>
  <dcterms:modified xsi:type="dcterms:W3CDTF">2025-02-12T21:59:00Z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